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EA7" w:rsidRPr="00E13BA0" w:rsidRDefault="008E1FB9" w:rsidP="00405A9A">
      <w:pPr>
        <w:rPr>
          <w:sz w:val="20"/>
          <w:szCs w:val="20"/>
        </w:rPr>
      </w:pPr>
      <w:r>
        <w:rPr>
          <w:noProof/>
          <w:sz w:val="20"/>
          <w:szCs w:val="20"/>
          <w:lang w:eastAsia="en-AU"/>
        </w:rPr>
        <w:drawing>
          <wp:inline distT="0" distB="0" distL="0" distR="0">
            <wp:extent cx="6496050" cy="800100"/>
            <wp:effectExtent l="19050" t="0" r="0" b="0"/>
            <wp:docPr id="1" name="Picture 1" descr="HeaderBa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Bar-4"/>
                    <pic:cNvPicPr>
                      <a:picLocks noChangeAspect="1" noChangeArrowheads="1"/>
                    </pic:cNvPicPr>
                  </pic:nvPicPr>
                  <pic:blipFill>
                    <a:blip r:embed="rId7" cstate="print"/>
                    <a:srcRect/>
                    <a:stretch>
                      <a:fillRect/>
                    </a:stretch>
                  </pic:blipFill>
                  <pic:spPr bwMode="auto">
                    <a:xfrm>
                      <a:off x="0" y="0"/>
                      <a:ext cx="6496050" cy="800100"/>
                    </a:xfrm>
                    <a:prstGeom prst="rect">
                      <a:avLst/>
                    </a:prstGeom>
                    <a:noFill/>
                    <a:ln w="9525">
                      <a:noFill/>
                      <a:miter lim="800000"/>
                      <a:headEnd/>
                      <a:tailEnd/>
                    </a:ln>
                  </pic:spPr>
                </pic:pic>
              </a:graphicData>
            </a:graphic>
          </wp:inline>
        </w:drawing>
      </w:r>
    </w:p>
    <w:p w:rsidR="000B206C" w:rsidRPr="00E13BA0" w:rsidRDefault="000B206C" w:rsidP="00C67196">
      <w:pPr>
        <w:pStyle w:val="BodyText"/>
        <w:jc w:val="both"/>
        <w:rPr>
          <w:b/>
          <w:i w:val="0"/>
          <w:sz w:val="20"/>
        </w:rPr>
      </w:pPr>
    </w:p>
    <w:p w:rsidR="00732877" w:rsidRPr="001E39A4" w:rsidRDefault="00633AE3" w:rsidP="001E39A4">
      <w:pPr>
        <w:pStyle w:val="BodyText"/>
        <w:tabs>
          <w:tab w:val="left" w:pos="8280"/>
        </w:tabs>
        <w:jc w:val="both"/>
        <w:rPr>
          <w:b/>
          <w:i w:val="0"/>
          <w:sz w:val="28"/>
          <w:szCs w:val="28"/>
        </w:rPr>
      </w:pPr>
      <w:r>
        <w:rPr>
          <w:b/>
          <w:i w:val="0"/>
          <w:sz w:val="28"/>
          <w:szCs w:val="28"/>
        </w:rPr>
        <w:t>e-Pirates of the Digital Age</w:t>
      </w:r>
      <w:r w:rsidR="001E39A4">
        <w:rPr>
          <w:b/>
          <w:i w:val="0"/>
          <w:sz w:val="28"/>
          <w:szCs w:val="28"/>
        </w:rPr>
        <w:t xml:space="preserve"> – </w:t>
      </w:r>
      <w:r>
        <w:rPr>
          <w:b/>
          <w:i w:val="0"/>
          <w:szCs w:val="24"/>
        </w:rPr>
        <w:t>Copyright Issues in Software and Music</w:t>
      </w:r>
    </w:p>
    <w:p w:rsidR="00754DB4" w:rsidRPr="00AA050C" w:rsidRDefault="00754DB4" w:rsidP="00C67196">
      <w:pPr>
        <w:pStyle w:val="BodyText"/>
        <w:jc w:val="both"/>
        <w:rPr>
          <w:b/>
          <w:i w:val="0"/>
          <w:sz w:val="20"/>
        </w:rPr>
      </w:pPr>
    </w:p>
    <w:p w:rsidR="00732877" w:rsidRDefault="00844B45" w:rsidP="00E13BA0">
      <w:pPr>
        <w:pStyle w:val="BodyText"/>
        <w:jc w:val="both"/>
        <w:rPr>
          <w:b/>
          <w:sz w:val="28"/>
          <w:szCs w:val="28"/>
          <w:u w:val="single"/>
        </w:rPr>
      </w:pPr>
      <w:r>
        <w:rPr>
          <w:b/>
          <w:sz w:val="28"/>
          <w:szCs w:val="28"/>
          <w:u w:val="single"/>
        </w:rPr>
        <w:t>During</w:t>
      </w:r>
      <w:r w:rsidR="001E39A4">
        <w:rPr>
          <w:b/>
          <w:sz w:val="28"/>
          <w:szCs w:val="28"/>
          <w:u w:val="single"/>
        </w:rPr>
        <w:t xml:space="preserve"> </w:t>
      </w:r>
      <w:r w:rsidR="00732877" w:rsidRPr="00E13BA0">
        <w:rPr>
          <w:b/>
          <w:sz w:val="28"/>
          <w:szCs w:val="28"/>
          <w:u w:val="single"/>
        </w:rPr>
        <w:t>the Program</w:t>
      </w:r>
    </w:p>
    <w:p w:rsidR="00B25D34" w:rsidRPr="00B25D34" w:rsidRDefault="00B25D34" w:rsidP="00E13BA0">
      <w:pPr>
        <w:pStyle w:val="BodyText"/>
        <w:jc w:val="both"/>
        <w:rPr>
          <w:i w:val="0"/>
          <w:sz w:val="20"/>
        </w:rPr>
      </w:pPr>
    </w:p>
    <w:p w:rsidR="00844B45" w:rsidRPr="00844B45" w:rsidRDefault="00844B45" w:rsidP="00B6241B">
      <w:pPr>
        <w:numPr>
          <w:ilvl w:val="0"/>
          <w:numId w:val="1"/>
        </w:numPr>
        <w:tabs>
          <w:tab w:val="clear" w:pos="720"/>
          <w:tab w:val="num" w:pos="360"/>
        </w:tabs>
        <w:ind w:left="360"/>
        <w:jc w:val="both"/>
        <w:rPr>
          <w:b/>
          <w:sz w:val="20"/>
          <w:szCs w:val="20"/>
        </w:rPr>
      </w:pPr>
      <w:r w:rsidRPr="00844B45">
        <w:rPr>
          <w:sz w:val="20"/>
          <w:szCs w:val="20"/>
        </w:rPr>
        <w:t>Most people have participated in piracy, or breached copyright at some point. and some strongly believe that you are not hurting anyone when you download a song or use pirated software.</w:t>
      </w:r>
    </w:p>
    <w:p w:rsidR="00844B45" w:rsidRPr="00844B45" w:rsidRDefault="00844B45" w:rsidP="00844B45">
      <w:pPr>
        <w:numPr>
          <w:ins w:id="0" w:author="Rebeka Leigh Sommers" w:date="2007-12-13T14:16:00Z"/>
        </w:numPr>
        <w:jc w:val="both"/>
        <w:rPr>
          <w:b/>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In what forms does piracy takes place?</w:t>
      </w:r>
    </w:p>
    <w:p w:rsidR="00844B45" w:rsidRPr="00844B45" w:rsidRDefault="009406F5" w:rsidP="00844B45">
      <w:pPr>
        <w:rPr>
          <w:sz w:val="20"/>
          <w:szCs w:val="20"/>
        </w:rPr>
      </w:pPr>
      <w:r>
        <w:rPr>
          <w:sz w:val="20"/>
          <w:szCs w:val="20"/>
        </w:rPr>
        <w:pict>
          <v:shapetype id="_x0000_t202" coordsize="21600,21600" o:spt="202" path="m,l,21600r21600,l21600,xe">
            <v:stroke joinstyle="miter"/>
            <v:path gradientshapeok="t" o:connecttype="rect"/>
          </v:shapetype>
          <v:shape id="_x0000_s1381" type="#_x0000_t202" style="position:absolute;margin-left:8.55pt;margin-top:7.4pt;width:404.7pt;height:45pt;z-index:251679744" stroked="f">
            <v:textbox style="mso-next-textbox:#_x0000_s1381">
              <w:txbxContent>
                <w:p w:rsidR="00026ADE" w:rsidRPr="00844B45" w:rsidRDefault="00026ADE" w:rsidP="00844B45">
                  <w:pPr>
                    <w:spacing w:line="360" w:lineRule="auto"/>
                    <w:rPr>
                      <w:sz w:val="20"/>
                      <w:szCs w:val="20"/>
                    </w:rPr>
                  </w:pPr>
                  <w:r>
                    <w:rPr>
                      <w:sz w:val="20"/>
                      <w:szCs w:val="20"/>
                    </w:rPr>
                    <w:t>Music, software, video games</w:t>
                  </w:r>
                  <w:proofErr w:type="gramStart"/>
                  <w:r>
                    <w:rPr>
                      <w:sz w:val="20"/>
                      <w:szCs w:val="20"/>
                    </w:rPr>
                    <w:t>,  movies</w:t>
                  </w:r>
                  <w:proofErr w:type="gramEnd"/>
                  <w:r>
                    <w:rPr>
                      <w:sz w:val="20"/>
                      <w:szCs w:val="20"/>
                    </w:rPr>
                    <w:t>.</w:t>
                  </w:r>
                </w:p>
                <w:p w:rsidR="00026ADE" w:rsidRPr="00844B45" w:rsidRDefault="00026ADE"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82" style="position:absolute;z-index:251680768" from="16.2pt,2.4pt" to="413.25pt,2.4pt"/>
        </w:pict>
      </w:r>
    </w:p>
    <w:p w:rsidR="00844B45" w:rsidRPr="00844B45" w:rsidRDefault="009406F5" w:rsidP="00844B45">
      <w:pPr>
        <w:rPr>
          <w:sz w:val="20"/>
          <w:szCs w:val="20"/>
        </w:rPr>
      </w:pPr>
      <w:r>
        <w:rPr>
          <w:sz w:val="20"/>
          <w:szCs w:val="20"/>
        </w:rPr>
        <w:pict>
          <v:line id="_x0000_s1383" style="position:absolute;z-index:251681792" from="16.2pt,11.15pt" to="413.25pt,11.15pt"/>
        </w:pict>
      </w:r>
    </w:p>
    <w:p w:rsidR="00844B45" w:rsidRPr="00844B45" w:rsidRDefault="00844B45" w:rsidP="00844B45">
      <w:pPr>
        <w:rPr>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Where is piracy having a significant impact?</w:t>
      </w:r>
    </w:p>
    <w:p w:rsidR="00844B45" w:rsidRPr="00844B45" w:rsidRDefault="009406F5" w:rsidP="00844B45">
      <w:pPr>
        <w:rPr>
          <w:sz w:val="20"/>
          <w:szCs w:val="20"/>
        </w:rPr>
      </w:pPr>
      <w:r>
        <w:rPr>
          <w:sz w:val="20"/>
          <w:szCs w:val="20"/>
        </w:rPr>
        <w:pict>
          <v:shape id="_x0000_s1384" type="#_x0000_t202" style="position:absolute;margin-left:9pt;margin-top:1.4pt;width:404.7pt;height:45pt;z-index:251682816" stroked="f">
            <v:textbox style="mso-next-textbox:#_x0000_s1384">
              <w:txbxContent>
                <w:p w:rsidR="00026ADE" w:rsidRPr="00844B45" w:rsidRDefault="00026ADE" w:rsidP="00844B45">
                  <w:pPr>
                    <w:spacing w:line="360" w:lineRule="auto"/>
                    <w:rPr>
                      <w:sz w:val="20"/>
                      <w:szCs w:val="20"/>
                    </w:rPr>
                  </w:pPr>
                  <w:r>
                    <w:rPr>
                      <w:sz w:val="20"/>
                      <w:szCs w:val="20"/>
                    </w:rPr>
                    <w:t xml:space="preserve">Piracy is having a </w:t>
                  </w:r>
                  <w:proofErr w:type="gramStart"/>
                  <w:r>
                    <w:rPr>
                      <w:sz w:val="20"/>
                      <w:szCs w:val="20"/>
                    </w:rPr>
                    <w:t>significant  impact</w:t>
                  </w:r>
                  <w:proofErr w:type="gramEnd"/>
                  <w:r>
                    <w:rPr>
                      <w:sz w:val="20"/>
                      <w:szCs w:val="20"/>
                    </w:rPr>
                    <w:t xml:space="preserve"> on the music and software  industry. It has a negative effect on record sales in Australia.</w:t>
                  </w: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85" style="position:absolute;z-index:251683840" from="16.65pt,7.9pt" to="413.7pt,7.9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86" style="position:absolute;z-index:251684864" from="16.65pt,5.15pt" to="413.7pt,5.1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The Internet continues to present many new and exciting opportunities for the ICT industry. However, the internet has also dramatically increased the rates of music and software piracy. What is internet piracy?</w:t>
      </w:r>
    </w:p>
    <w:p w:rsidR="00844B45" w:rsidRPr="00844B45" w:rsidRDefault="009406F5" w:rsidP="00844B45">
      <w:pPr>
        <w:rPr>
          <w:sz w:val="20"/>
          <w:szCs w:val="20"/>
        </w:rPr>
      </w:pPr>
      <w:r>
        <w:rPr>
          <w:sz w:val="20"/>
          <w:szCs w:val="20"/>
        </w:rPr>
        <w:pict>
          <v:shape id="_x0000_s1313" type="#_x0000_t202" style="position:absolute;margin-left:8.55pt;margin-top:3.4pt;width:404.7pt;height:66.6pt;z-index:251610112" stroked="f">
            <v:textbox style="mso-next-textbox:#_x0000_s1313">
              <w:txbxContent>
                <w:p w:rsidR="00026ADE" w:rsidRPr="00844B45" w:rsidRDefault="00026ADE" w:rsidP="00844B45">
                  <w:pPr>
                    <w:spacing w:line="360" w:lineRule="auto"/>
                    <w:rPr>
                      <w:sz w:val="20"/>
                      <w:szCs w:val="20"/>
                    </w:rPr>
                  </w:pPr>
                  <w:r>
                    <w:rPr>
                      <w:sz w:val="20"/>
                      <w:szCs w:val="20"/>
                    </w:rPr>
                    <w:t xml:space="preserve">Uploading software, music, etc. </w:t>
                  </w:r>
                  <w:proofErr w:type="gramStart"/>
                  <w:r>
                    <w:rPr>
                      <w:sz w:val="20"/>
                      <w:szCs w:val="20"/>
                    </w:rPr>
                    <w:t>To the internet and allowing others to view or download it without the copyrighters permissions.</w:t>
                  </w:r>
                  <w:proofErr w:type="gramEnd"/>
                </w:p>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14" style="position:absolute;z-index:251611136" from="16.2pt,7.55pt" to="413.25pt,7.5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15" style="position:absolute;z-index:251612160" from="16.2pt,4.15pt" to="413.25pt,4.1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16" style="position:absolute;z-index:251613184" from="15.8pt,2.3pt" to="412.35pt,2.3pt"/>
        </w:pict>
      </w:r>
    </w:p>
    <w:p w:rsidR="00844B45" w:rsidRPr="00844B45" w:rsidRDefault="00844B45" w:rsidP="00B6241B">
      <w:pPr>
        <w:numPr>
          <w:ilvl w:val="0"/>
          <w:numId w:val="1"/>
        </w:numPr>
        <w:tabs>
          <w:tab w:val="clear" w:pos="720"/>
          <w:tab w:val="num" w:pos="360"/>
        </w:tabs>
        <w:ind w:left="360"/>
        <w:jc w:val="both"/>
        <w:rPr>
          <w:sz w:val="20"/>
          <w:szCs w:val="20"/>
        </w:rPr>
      </w:pPr>
      <w:proofErr w:type="spellStart"/>
      <w:r w:rsidRPr="00844B45">
        <w:rPr>
          <w:sz w:val="20"/>
          <w:szCs w:val="20"/>
        </w:rPr>
        <w:t>Myspace</w:t>
      </w:r>
      <w:proofErr w:type="spellEnd"/>
      <w:r w:rsidRPr="00844B45">
        <w:rPr>
          <w:sz w:val="20"/>
          <w:szCs w:val="20"/>
        </w:rPr>
        <w:t xml:space="preserve"> and YouTube have fast become two of the most popular websites in the history of the</w:t>
      </w:r>
    </w:p>
    <w:p w:rsidR="00844B45" w:rsidRPr="00844B45" w:rsidRDefault="009406F5" w:rsidP="00844B45">
      <w:pPr>
        <w:jc w:val="both"/>
        <w:rPr>
          <w:sz w:val="20"/>
          <w:szCs w:val="20"/>
        </w:rPr>
      </w:pPr>
      <w:r>
        <w:rPr>
          <w:sz w:val="20"/>
          <w:szCs w:val="20"/>
        </w:rPr>
        <w:pict>
          <v:shape id="_x0000_s1317" type="#_x0000_t202" style="position:absolute;left:0;text-align:left;margin-left:226.05pt;margin-top:3.95pt;width:133.95pt;height:31.2pt;z-index:251614208" stroked="f">
            <v:textbox style="mso-next-textbox:#_x0000_s1317">
              <w:txbxContent>
                <w:p w:rsidR="00026ADE" w:rsidRPr="00844B45" w:rsidRDefault="00026ADE" w:rsidP="00844B45">
                  <w:pPr>
                    <w:spacing w:line="360" w:lineRule="auto"/>
                    <w:rPr>
                      <w:sz w:val="20"/>
                      <w:szCs w:val="20"/>
                    </w:rPr>
                  </w:pPr>
                </w:p>
              </w:txbxContent>
            </v:textbox>
          </v:shape>
        </w:pict>
      </w:r>
    </w:p>
    <w:p w:rsidR="00844B45" w:rsidRPr="00844B45" w:rsidRDefault="009406F5" w:rsidP="00844B45">
      <w:pPr>
        <w:ind w:left="360"/>
        <w:jc w:val="both"/>
        <w:rPr>
          <w:sz w:val="20"/>
          <w:szCs w:val="20"/>
        </w:rPr>
      </w:pPr>
      <w:r>
        <w:rPr>
          <w:sz w:val="20"/>
          <w:szCs w:val="20"/>
        </w:rPr>
        <w:pict>
          <v:line id="_x0000_s1318" style="position:absolute;left:0;text-align:left;z-index:251615232" from="228.45pt,11.95pt" to="359.85pt,11.95pt"/>
        </w:pict>
      </w:r>
      <w:r w:rsidR="00844B45" w:rsidRPr="00844B45">
        <w:rPr>
          <w:sz w:val="20"/>
          <w:szCs w:val="20"/>
        </w:rPr>
        <w:t xml:space="preserve">internet. These sites provide a platform for users to                                                </w:t>
      </w:r>
    </w:p>
    <w:p w:rsidR="00844B45" w:rsidRPr="00844B45" w:rsidRDefault="009406F5" w:rsidP="00844B45">
      <w:pPr>
        <w:ind w:left="360"/>
        <w:jc w:val="both"/>
        <w:rPr>
          <w:sz w:val="20"/>
          <w:szCs w:val="20"/>
        </w:rPr>
      </w:pPr>
      <w:r>
        <w:rPr>
          <w:sz w:val="20"/>
          <w:szCs w:val="20"/>
        </w:rPr>
        <w:pict>
          <v:shape id="_x0000_s1397" type="#_x0000_t202" style="position:absolute;left:0;text-align:left;margin-left:171pt;margin-top:1.45pt;width:132.6pt;height:31.2pt;z-index:251696128" stroked="f">
            <v:textbox style="mso-next-textbox:#_x0000_s1397">
              <w:txbxContent>
                <w:p w:rsidR="00026ADE" w:rsidRPr="00844B45" w:rsidRDefault="00026ADE" w:rsidP="00844B45">
                  <w:pPr>
                    <w:spacing w:line="360" w:lineRule="auto"/>
                    <w:rPr>
                      <w:sz w:val="20"/>
                      <w:szCs w:val="20"/>
                    </w:rPr>
                  </w:pPr>
                </w:p>
              </w:txbxContent>
            </v:textbox>
            <w10:wrap side="left"/>
          </v:shape>
        </w:pict>
      </w:r>
      <w:r>
        <w:rPr>
          <w:sz w:val="20"/>
          <w:szCs w:val="20"/>
        </w:rPr>
        <w:pict>
          <v:shape id="_x0000_s1395" type="#_x0000_t202" style="position:absolute;left:0;text-align:left;margin-left:20.4pt;margin-top:1.45pt;width:123.6pt;height:31.2pt;z-index:251694080" stroked="f">
            <v:textbox style="mso-next-textbox:#_x0000_s1395">
              <w:txbxContent>
                <w:p w:rsidR="00026ADE" w:rsidRPr="00844B45" w:rsidRDefault="00026ADE" w:rsidP="00844B45">
                  <w:pPr>
                    <w:spacing w:line="360" w:lineRule="auto"/>
                    <w:rPr>
                      <w:sz w:val="20"/>
                      <w:szCs w:val="20"/>
                    </w:rPr>
                  </w:pPr>
                </w:p>
              </w:txbxContent>
            </v:textbox>
            <w10:wrap side="left"/>
          </v:shape>
        </w:pict>
      </w:r>
    </w:p>
    <w:p w:rsidR="00844B45" w:rsidRPr="00844B45" w:rsidRDefault="009406F5" w:rsidP="00844B45">
      <w:pPr>
        <w:ind w:left="360"/>
        <w:jc w:val="both"/>
        <w:rPr>
          <w:sz w:val="20"/>
          <w:szCs w:val="20"/>
        </w:rPr>
      </w:pPr>
      <w:r>
        <w:rPr>
          <w:sz w:val="20"/>
          <w:szCs w:val="20"/>
        </w:rPr>
        <w:pict>
          <v:line id="_x0000_s1398" style="position:absolute;left:0;text-align:left;z-index:251697152" from="173.4pt,9.45pt" to="303.45pt,9.45pt">
            <w10:wrap side="left"/>
          </v:line>
        </w:pict>
      </w:r>
      <w:r>
        <w:rPr>
          <w:sz w:val="20"/>
          <w:szCs w:val="20"/>
        </w:rPr>
        <w:pict>
          <v:line id="_x0000_s1396" style="position:absolute;left:0;text-align:left;z-index:251695104" from="22.6pt,9.45pt" to="143.9pt,9.45pt">
            <w10:wrap side="left"/>
          </v:line>
        </w:pict>
      </w:r>
      <w:r w:rsidR="00844B45" w:rsidRPr="00844B45">
        <w:rPr>
          <w:sz w:val="20"/>
          <w:szCs w:val="20"/>
        </w:rPr>
        <w:t xml:space="preserve">                                                      and                                                          . Another great feature is </w:t>
      </w:r>
    </w:p>
    <w:p w:rsidR="00844B45" w:rsidRPr="00844B45" w:rsidRDefault="00844B45" w:rsidP="00844B45">
      <w:pPr>
        <w:ind w:left="360"/>
        <w:jc w:val="both"/>
        <w:rPr>
          <w:sz w:val="20"/>
          <w:szCs w:val="20"/>
        </w:rPr>
      </w:pPr>
    </w:p>
    <w:p w:rsidR="00844B45" w:rsidRPr="00844B45" w:rsidRDefault="009406F5" w:rsidP="00844B45">
      <w:pPr>
        <w:ind w:left="360"/>
        <w:jc w:val="both"/>
        <w:rPr>
          <w:sz w:val="20"/>
          <w:szCs w:val="20"/>
        </w:rPr>
      </w:pPr>
      <w:r>
        <w:rPr>
          <w:sz w:val="20"/>
          <w:szCs w:val="20"/>
        </w:rPr>
        <w:pict>
          <v:shape id="_x0000_s1319" type="#_x0000_t202" style="position:absolute;left:0;text-align:left;margin-left:189pt;margin-top:5.25pt;width:133.95pt;height:31.2pt;z-index:251616256" stroked="f">
            <v:textbox style="mso-next-textbox:#_x0000_s1319">
              <w:txbxContent>
                <w:p w:rsidR="00026ADE" w:rsidRPr="00844B45" w:rsidRDefault="00026ADE" w:rsidP="00844B45">
                  <w:pPr>
                    <w:spacing w:line="360" w:lineRule="auto"/>
                    <w:rPr>
                      <w:sz w:val="20"/>
                      <w:szCs w:val="20"/>
                    </w:rPr>
                  </w:pPr>
                  <w:r>
                    <w:rPr>
                      <w:sz w:val="20"/>
                      <w:szCs w:val="20"/>
                    </w:rPr>
                    <w:t>For free</w:t>
                  </w:r>
                </w:p>
              </w:txbxContent>
            </v:textbox>
          </v:shape>
        </w:pict>
      </w:r>
    </w:p>
    <w:p w:rsidR="00844B45" w:rsidRPr="00844B45" w:rsidRDefault="00844B45" w:rsidP="00844B45">
      <w:pPr>
        <w:ind w:left="360"/>
        <w:jc w:val="both"/>
        <w:rPr>
          <w:sz w:val="20"/>
          <w:szCs w:val="20"/>
        </w:rPr>
      </w:pPr>
      <w:r w:rsidRPr="00844B45">
        <w:rPr>
          <w:sz w:val="20"/>
          <w:szCs w:val="20"/>
        </w:rPr>
        <w:t>that users can view other people’s content                                                         .</w:t>
      </w:r>
    </w:p>
    <w:p w:rsidR="00844B45" w:rsidRPr="00844B45" w:rsidRDefault="009406F5" w:rsidP="00844B45">
      <w:pPr>
        <w:ind w:left="360"/>
        <w:rPr>
          <w:sz w:val="20"/>
          <w:szCs w:val="20"/>
        </w:rPr>
      </w:pPr>
      <w:r>
        <w:rPr>
          <w:sz w:val="20"/>
          <w:szCs w:val="20"/>
        </w:rPr>
        <w:pict>
          <v:line id="_x0000_s1320" style="position:absolute;left:0;text-align:left;z-index:251617280" from="191.4pt,1.75pt" to="322.8pt,1.7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What measures have MySpace and YouTube taken to prevent copyright breach?</w:t>
      </w:r>
    </w:p>
    <w:p w:rsidR="00844B45" w:rsidRPr="00844B45" w:rsidRDefault="009406F5" w:rsidP="00844B45">
      <w:pPr>
        <w:rPr>
          <w:sz w:val="20"/>
          <w:szCs w:val="20"/>
        </w:rPr>
      </w:pPr>
      <w:r>
        <w:rPr>
          <w:sz w:val="20"/>
          <w:szCs w:val="20"/>
        </w:rPr>
        <w:pict>
          <v:shape id="_x0000_s1321" type="#_x0000_t202" style="position:absolute;margin-left:8.55pt;margin-top:2.35pt;width:404.7pt;height:66.6pt;z-index:251618304" stroked="f">
            <v:textbox style="mso-next-textbox:#_x0000_s1321">
              <w:txbxContent>
                <w:p w:rsidR="00026ADE" w:rsidRPr="00844B45" w:rsidRDefault="00026ADE" w:rsidP="00844B45">
                  <w:pPr>
                    <w:spacing w:line="360" w:lineRule="auto"/>
                    <w:rPr>
                      <w:sz w:val="20"/>
                      <w:szCs w:val="20"/>
                    </w:rPr>
                  </w:pPr>
                  <w:proofErr w:type="gramStart"/>
                  <w:r>
                    <w:rPr>
                      <w:sz w:val="20"/>
                      <w:szCs w:val="20"/>
                    </w:rPr>
                    <w:t>By putting a digital fingerprint code into a file so that it cannot be uploaded onto the site.</w:t>
                  </w:r>
                  <w:proofErr w:type="gramEnd"/>
                  <w:r>
                    <w:rPr>
                      <w:sz w:val="20"/>
                      <w:szCs w:val="20"/>
                    </w:rPr>
                    <w:t xml:space="preserve"> </w:t>
                  </w:r>
                </w:p>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22" style="position:absolute;z-index:251619328" from="16.2pt,6.5pt" to="413.25pt,6.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23" style="position:absolute;z-index:251620352" from="16.2pt,3.1pt" to="413.25pt,3.1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24" style="position:absolute;z-index:251621376" from="15.8pt,1.2pt" to="412.35pt,1.2pt"/>
        </w:pict>
      </w:r>
    </w:p>
    <w:p w:rsidR="009E0DE5" w:rsidRDefault="009E0DE5" w:rsidP="009E0DE5">
      <w:pPr>
        <w:jc w:val="both"/>
        <w:rPr>
          <w:sz w:val="20"/>
          <w:szCs w:val="20"/>
        </w:rPr>
      </w:pPr>
    </w:p>
    <w:p w:rsidR="009E0DE5" w:rsidRDefault="009E0DE5" w:rsidP="009E0DE5">
      <w:pPr>
        <w:jc w:val="both"/>
        <w:rPr>
          <w:sz w:val="20"/>
          <w:szCs w:val="20"/>
        </w:rPr>
      </w:pPr>
      <w:r>
        <w:rPr>
          <w:sz w:val="20"/>
          <w:szCs w:val="20"/>
        </w:rPr>
        <w:br w:type="page"/>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lastRenderedPageBreak/>
        <w:t>Under the copyright act, downloading or copying illegal business software for the purpose of obtaining a commercial advantage is a crime. Do copyright laws apply to the internet?</w:t>
      </w:r>
    </w:p>
    <w:p w:rsidR="00844B45" w:rsidRPr="00844B45" w:rsidRDefault="009406F5" w:rsidP="00844B45">
      <w:pPr>
        <w:rPr>
          <w:sz w:val="20"/>
          <w:szCs w:val="20"/>
        </w:rPr>
      </w:pPr>
      <w:r>
        <w:rPr>
          <w:sz w:val="20"/>
          <w:szCs w:val="20"/>
        </w:rPr>
        <w:pict>
          <v:shape id="_x0000_s1325" type="#_x0000_t202" style="position:absolute;margin-left:8.55pt;margin-top:.35pt;width:404.7pt;height:66.6pt;z-index:251622400" stroked="f">
            <v:textbox style="mso-next-textbox:#_x0000_s1325">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r>
                    <w:rPr>
                      <w:sz w:val="20"/>
                      <w:szCs w:val="20"/>
                    </w:rPr>
                    <w:t>Yes, copyright also applies to the internet.</w:t>
                  </w:r>
                </w:p>
                <w:p w:rsidR="00026ADE" w:rsidRPr="00844B45" w:rsidRDefault="00026ADE" w:rsidP="00844B45">
                  <w:pPr>
                    <w:spacing w:line="360" w:lineRule="auto"/>
                    <w:rPr>
                      <w:sz w:val="20"/>
                      <w:szCs w:val="20"/>
                    </w:rPr>
                  </w:pPr>
                </w:p>
              </w:txbxContent>
            </v:textbox>
            <w10:wrap side="left"/>
          </v:shape>
        </w:pict>
      </w:r>
    </w:p>
    <w:p w:rsidR="00844B45" w:rsidRPr="00844B45" w:rsidRDefault="009406F5" w:rsidP="00844B45">
      <w:pPr>
        <w:rPr>
          <w:sz w:val="20"/>
          <w:szCs w:val="20"/>
        </w:rPr>
      </w:pPr>
      <w:r>
        <w:rPr>
          <w:sz w:val="20"/>
          <w:szCs w:val="20"/>
        </w:rPr>
        <w:pict>
          <v:line id="_x0000_s1326" style="position:absolute;z-index:251623424" from="16.2pt,4.5pt" to="413.25pt,4.5pt">
            <w10:wrap side="left"/>
          </v:lin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27" style="position:absolute;z-index:251624448" from="16.2pt,1.1pt" to="413.25pt,1.1pt">
            <w10:wrap side="left"/>
          </v:line>
        </w:pict>
      </w:r>
    </w:p>
    <w:p w:rsidR="00844B45" w:rsidRPr="00844B45" w:rsidRDefault="009406F5" w:rsidP="00844B45">
      <w:pPr>
        <w:rPr>
          <w:sz w:val="20"/>
          <w:szCs w:val="20"/>
        </w:rPr>
      </w:pPr>
      <w:r>
        <w:rPr>
          <w:sz w:val="20"/>
          <w:szCs w:val="20"/>
        </w:rPr>
        <w:pict>
          <v:line id="_x0000_s1328" style="position:absolute;z-index:251625472" from="15.8pt,10.7pt" to="412.35pt,10.7pt">
            <w10:wrap side="left"/>
          </v:line>
        </w:pict>
      </w:r>
    </w:p>
    <w:p w:rsidR="009E0DE5" w:rsidRPr="00844B45" w:rsidRDefault="009E0DE5" w:rsidP="00844B45">
      <w:pPr>
        <w:rPr>
          <w:sz w:val="20"/>
          <w:szCs w:val="20"/>
        </w:rPr>
      </w:pPr>
    </w:p>
    <w:p w:rsidR="00844B45" w:rsidRPr="00844B45" w:rsidRDefault="00844B45" w:rsidP="00B6241B">
      <w:pPr>
        <w:numPr>
          <w:ilvl w:val="1"/>
          <w:numId w:val="1"/>
        </w:numPr>
        <w:tabs>
          <w:tab w:val="clear" w:pos="1440"/>
        </w:tabs>
        <w:ind w:left="360" w:firstLine="0"/>
        <w:jc w:val="both"/>
        <w:rPr>
          <w:sz w:val="20"/>
          <w:szCs w:val="20"/>
        </w:rPr>
      </w:pPr>
      <w:r w:rsidRPr="00844B45">
        <w:rPr>
          <w:sz w:val="20"/>
          <w:szCs w:val="20"/>
        </w:rPr>
        <w:t>Complete this sentence:</w:t>
      </w:r>
    </w:p>
    <w:p w:rsidR="00844B45" w:rsidRPr="00844B45" w:rsidRDefault="00844B45" w:rsidP="00844B45">
      <w:pPr>
        <w:numPr>
          <w:ins w:id="1" w:author="Rebeka Leigh Sommers" w:date="2007-12-13T14:17:00Z"/>
        </w:numPr>
        <w:ind w:left="360"/>
        <w:jc w:val="both"/>
        <w:rPr>
          <w:sz w:val="20"/>
          <w:szCs w:val="20"/>
        </w:rPr>
      </w:pPr>
    </w:p>
    <w:p w:rsidR="00844B45" w:rsidRPr="00844B45" w:rsidRDefault="00844B45" w:rsidP="00844B45">
      <w:pPr>
        <w:ind w:left="360"/>
        <w:jc w:val="both"/>
        <w:rPr>
          <w:sz w:val="20"/>
          <w:szCs w:val="20"/>
        </w:rPr>
      </w:pPr>
      <w:r w:rsidRPr="00844B45">
        <w:rPr>
          <w:sz w:val="20"/>
          <w:szCs w:val="20"/>
        </w:rPr>
        <w:t xml:space="preserve">Not all copyright owners are the mega rich multinational record labels or software companies. The </w:t>
      </w:r>
    </w:p>
    <w:p w:rsidR="00844B45" w:rsidRPr="00844B45" w:rsidRDefault="00844B45" w:rsidP="00844B45">
      <w:pPr>
        <w:ind w:left="360"/>
        <w:jc w:val="both"/>
        <w:rPr>
          <w:sz w:val="20"/>
          <w:szCs w:val="20"/>
        </w:rPr>
      </w:pPr>
    </w:p>
    <w:p w:rsidR="00844B45" w:rsidRPr="00844B45" w:rsidRDefault="00844B45" w:rsidP="00844B45">
      <w:pPr>
        <w:ind w:left="360"/>
        <w:jc w:val="both"/>
        <w:rPr>
          <w:sz w:val="20"/>
          <w:szCs w:val="20"/>
        </w:rPr>
      </w:pPr>
      <w:r w:rsidRPr="00844B45">
        <w:rPr>
          <w:sz w:val="20"/>
          <w:szCs w:val="20"/>
        </w:rPr>
        <w:t xml:space="preserve">majority are struggling bands and software developers who work out of a home office. All </w:t>
      </w:r>
    </w:p>
    <w:p w:rsidR="00844B45" w:rsidRPr="00844B45" w:rsidRDefault="009406F5" w:rsidP="00844B45">
      <w:pPr>
        <w:ind w:left="360"/>
        <w:jc w:val="both"/>
        <w:rPr>
          <w:sz w:val="20"/>
          <w:szCs w:val="20"/>
        </w:rPr>
      </w:pPr>
      <w:r>
        <w:rPr>
          <w:sz w:val="20"/>
          <w:szCs w:val="20"/>
        </w:rPr>
        <w:pict>
          <v:shape id="_x0000_s1329" type="#_x0000_t202" style="position:absolute;left:0;text-align:left;margin-left:3in;margin-top:6.8pt;width:225.75pt;height:31.5pt;z-index:251626496" stroked="f">
            <v:textbox style="mso-next-textbox:#_x0000_s1329">
              <w:txbxContent>
                <w:p w:rsidR="00026ADE" w:rsidRPr="00844B45" w:rsidRDefault="00026ADE" w:rsidP="00844B45">
                  <w:pPr>
                    <w:spacing w:line="360" w:lineRule="auto"/>
                    <w:rPr>
                      <w:sz w:val="20"/>
                      <w:szCs w:val="20"/>
                    </w:rPr>
                  </w:pPr>
                  <w:r>
                    <w:rPr>
                      <w:sz w:val="20"/>
                      <w:szCs w:val="20"/>
                    </w:rPr>
                    <w:t>To copyright their work, to get paid for their work</w:t>
                  </w:r>
                </w:p>
              </w:txbxContent>
            </v:textbox>
          </v:shape>
        </w:pict>
      </w:r>
    </w:p>
    <w:p w:rsidR="00844B45" w:rsidRPr="00844B45" w:rsidRDefault="009406F5" w:rsidP="00844B45">
      <w:pPr>
        <w:ind w:left="360"/>
        <w:jc w:val="both"/>
        <w:rPr>
          <w:sz w:val="20"/>
          <w:szCs w:val="20"/>
        </w:rPr>
      </w:pPr>
      <w:r>
        <w:rPr>
          <w:sz w:val="20"/>
          <w:szCs w:val="20"/>
        </w:rPr>
        <w:pict>
          <v:line id="_x0000_s1330" style="position:absolute;left:0;text-align:left;z-index:251627520" from="219.25pt,9.3pt" to="395.85pt,9.3pt"/>
        </w:pict>
      </w:r>
      <w:r w:rsidR="00844B45" w:rsidRPr="00844B45">
        <w:rPr>
          <w:sz w:val="20"/>
          <w:szCs w:val="20"/>
        </w:rPr>
        <w:t xml:space="preserve">musicians and software developers have a right                                                                </w:t>
      </w:r>
    </w:p>
    <w:p w:rsidR="00844B45" w:rsidRPr="00844B45" w:rsidRDefault="009406F5" w:rsidP="00844B45">
      <w:pPr>
        <w:ind w:left="360"/>
        <w:rPr>
          <w:sz w:val="20"/>
          <w:szCs w:val="20"/>
        </w:rPr>
      </w:pPr>
      <w:r>
        <w:rPr>
          <w:sz w:val="20"/>
          <w:szCs w:val="20"/>
        </w:rPr>
        <w:pict>
          <v:shape id="_x0000_s1331" type="#_x0000_t202" style="position:absolute;left:0;text-align:left;margin-left:8.55pt;margin-top:5.3pt;width:404.7pt;height:31.2pt;z-index:251628544" stroked="f">
            <v:textbox style="mso-next-textbox:#_x0000_s1331">
              <w:txbxContent>
                <w:p w:rsidR="00026ADE" w:rsidRPr="00844B45" w:rsidRDefault="00026ADE" w:rsidP="00844B45">
                  <w:pPr>
                    <w:spacing w:line="360" w:lineRule="auto"/>
                    <w:rPr>
                      <w:sz w:val="20"/>
                      <w:szCs w:val="20"/>
                    </w:rPr>
                  </w:pPr>
                </w:p>
              </w:txbxContent>
            </v:textbox>
          </v:shape>
        </w:pict>
      </w:r>
    </w:p>
    <w:p w:rsidR="00844B45" w:rsidRPr="00844B45" w:rsidRDefault="00844B45" w:rsidP="00844B45">
      <w:pPr>
        <w:ind w:left="360"/>
        <w:rPr>
          <w:sz w:val="20"/>
          <w:szCs w:val="20"/>
        </w:rPr>
      </w:pPr>
    </w:p>
    <w:p w:rsidR="00844B45" w:rsidRPr="00844B45" w:rsidRDefault="009406F5" w:rsidP="00844B45">
      <w:pPr>
        <w:ind w:left="360"/>
        <w:rPr>
          <w:sz w:val="20"/>
          <w:szCs w:val="20"/>
        </w:rPr>
      </w:pPr>
      <w:r>
        <w:rPr>
          <w:sz w:val="20"/>
          <w:szCs w:val="20"/>
        </w:rPr>
        <w:pict>
          <v:line id="_x0000_s1332" style="position:absolute;left:0;text-align:left;z-index:251629568" from="15.8pt,1.8pt" to="412.85pt,1.8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What are other issues apart from the ethical issues surrounding piracy?</w:t>
      </w:r>
    </w:p>
    <w:p w:rsidR="00844B45" w:rsidRPr="00844B45" w:rsidRDefault="009406F5" w:rsidP="00844B45">
      <w:pPr>
        <w:rPr>
          <w:sz w:val="20"/>
          <w:szCs w:val="20"/>
        </w:rPr>
      </w:pPr>
      <w:r>
        <w:rPr>
          <w:sz w:val="20"/>
          <w:szCs w:val="20"/>
        </w:rPr>
        <w:pict>
          <v:shape id="_x0000_s1333" type="#_x0000_t202" style="position:absolute;margin-left:8.55pt;margin-top:3.15pt;width:407.55pt;height:83.85pt;z-index:251630592" stroked="f">
            <v:textbox style="mso-next-textbox:#_x0000_s1333">
              <w:txbxContent>
                <w:p w:rsidR="00026ADE" w:rsidRPr="00844B45" w:rsidRDefault="00026ADE" w:rsidP="00844B45">
                  <w:pPr>
                    <w:spacing w:line="360" w:lineRule="auto"/>
                    <w:rPr>
                      <w:sz w:val="20"/>
                      <w:szCs w:val="20"/>
                      <w:lang w:val="en-US"/>
                    </w:rPr>
                  </w:pPr>
                </w:p>
                <w:p w:rsidR="00026ADE" w:rsidRPr="00844B45" w:rsidRDefault="00026ADE" w:rsidP="00844B45">
                  <w:pPr>
                    <w:spacing w:line="360" w:lineRule="auto"/>
                    <w:rPr>
                      <w:sz w:val="20"/>
                      <w:szCs w:val="20"/>
                      <w:lang w:val="en-US"/>
                    </w:rPr>
                  </w:pPr>
                  <w:r>
                    <w:rPr>
                      <w:sz w:val="20"/>
                      <w:szCs w:val="20"/>
                      <w:lang w:val="en-US"/>
                    </w:rPr>
                    <w:t>Other issues are security. People can get viruses</w:t>
                  </w:r>
                </w:p>
                <w:p w:rsidR="00026ADE" w:rsidRPr="00844B45" w:rsidRDefault="00026ADE" w:rsidP="00844B45">
                  <w:pPr>
                    <w:spacing w:line="360" w:lineRule="auto"/>
                    <w:rPr>
                      <w:sz w:val="20"/>
                      <w:szCs w:val="20"/>
                      <w:lang w:val="en-US"/>
                    </w:rPr>
                  </w:pPr>
                </w:p>
                <w:p w:rsidR="00026ADE" w:rsidRPr="00844B45" w:rsidRDefault="00026ADE" w:rsidP="00844B45">
                  <w:pPr>
                    <w:spacing w:line="360" w:lineRule="auto"/>
                    <w:rPr>
                      <w:sz w:val="20"/>
                      <w:szCs w:val="20"/>
                      <w:lang w:val="en-US"/>
                    </w:rPr>
                  </w:pPr>
                </w:p>
              </w:txbxContent>
            </v:textbox>
          </v:shape>
        </w:pict>
      </w:r>
    </w:p>
    <w:p w:rsidR="00844B45" w:rsidRPr="00844B45" w:rsidRDefault="009406F5" w:rsidP="00844B45">
      <w:pPr>
        <w:rPr>
          <w:sz w:val="20"/>
          <w:szCs w:val="20"/>
        </w:rPr>
      </w:pPr>
      <w:r>
        <w:rPr>
          <w:sz w:val="20"/>
          <w:szCs w:val="20"/>
        </w:rPr>
        <w:pict>
          <v:line id="_x0000_s1334" style="position:absolute;z-index:251631616" from="16.35pt,9.2pt" to="414.2pt,9.2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35" style="position:absolute;z-index:251632640" from="16.35pt,3.75pt" to="414.2pt,3.75pt"/>
        </w:pict>
      </w:r>
    </w:p>
    <w:p w:rsidR="00844B45" w:rsidRPr="00844B45" w:rsidRDefault="009406F5" w:rsidP="00844B45">
      <w:pPr>
        <w:rPr>
          <w:sz w:val="20"/>
          <w:szCs w:val="20"/>
        </w:rPr>
      </w:pPr>
      <w:r>
        <w:rPr>
          <w:sz w:val="20"/>
          <w:szCs w:val="20"/>
        </w:rPr>
        <w:pict>
          <v:line id="_x0000_s1336" style="position:absolute;z-index:251633664" from="16.35pt,9.8pt" to="414.2pt,9.8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37" style="position:absolute;z-index:251634688" from="16.35pt,6.3pt" to="414.2pt,6.3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Individuals and organisations need to be aware of their legal rights and responsibilities regarding the use and ownership of copyrighted material. What are they obliged to do?</w:t>
      </w:r>
    </w:p>
    <w:p w:rsidR="00844B45" w:rsidRPr="00844B45" w:rsidRDefault="009406F5" w:rsidP="00844B45">
      <w:pPr>
        <w:rPr>
          <w:sz w:val="20"/>
          <w:szCs w:val="20"/>
        </w:rPr>
      </w:pPr>
      <w:r>
        <w:rPr>
          <w:sz w:val="20"/>
          <w:szCs w:val="20"/>
        </w:rPr>
        <w:pict>
          <v:shape id="_x0000_s1338" type="#_x0000_t202" style="position:absolute;margin-left:8.55pt;margin-top:4.4pt;width:404.7pt;height:66.6pt;z-index:251635712" stroked="f">
            <v:textbox style="mso-next-textbox:#_x0000_s1338">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r>
                    <w:rPr>
                      <w:sz w:val="20"/>
                      <w:szCs w:val="20"/>
                    </w:rPr>
                    <w:t xml:space="preserve">To know if the software they have is legal or </w:t>
                  </w:r>
                  <w:proofErr w:type="spellStart"/>
                  <w:r>
                    <w:rPr>
                      <w:sz w:val="20"/>
                      <w:szCs w:val="20"/>
                    </w:rPr>
                    <w:t>illegall</w:t>
                  </w:r>
                  <w:proofErr w:type="spellEnd"/>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39" style="position:absolute;z-index:251636736" from="16.2pt,8.55pt" to="413.25pt,8.5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40" style="position:absolute;z-index:251637760" from="16.2pt,5.15pt" to="413.25pt,5.1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41" style="position:absolute;z-index:251638784" from="15.8pt,3.3pt" to="412.35pt,3.3pt"/>
        </w:pict>
      </w: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Why?</w:t>
      </w:r>
    </w:p>
    <w:p w:rsidR="00844B45" w:rsidRPr="00844B45" w:rsidRDefault="009406F5" w:rsidP="00844B45">
      <w:pPr>
        <w:rPr>
          <w:sz w:val="20"/>
          <w:szCs w:val="20"/>
        </w:rPr>
      </w:pPr>
      <w:r>
        <w:rPr>
          <w:sz w:val="20"/>
          <w:szCs w:val="20"/>
        </w:rPr>
        <w:pict>
          <v:shape id="_x0000_s1342" type="#_x0000_t202" style="position:absolute;margin-left:8.55pt;margin-top:8.55pt;width:404.7pt;height:45pt;z-index:251639808" stroked="f">
            <v:textbox style="mso-next-textbox:#_x0000_s1342">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43" style="position:absolute;z-index:251640832" from="16.2pt,3.55pt" to="413.25pt,3.5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44" style="position:absolute;z-index:251641856" from="16.2pt,.8pt" to="413.25pt,.8pt"/>
        </w:pict>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How does copyright law work?</w:t>
      </w:r>
    </w:p>
    <w:p w:rsidR="00844B45" w:rsidRPr="00844B45" w:rsidRDefault="009406F5" w:rsidP="00844B45">
      <w:pPr>
        <w:rPr>
          <w:sz w:val="20"/>
          <w:szCs w:val="20"/>
        </w:rPr>
      </w:pPr>
      <w:r>
        <w:rPr>
          <w:sz w:val="20"/>
          <w:szCs w:val="20"/>
        </w:rPr>
        <w:pict>
          <v:shape id="_x0000_s1345" type="#_x0000_t202" style="position:absolute;margin-left:8.55pt;margin-top:2.55pt;width:404.7pt;height:66.6pt;z-index:251642880" stroked="f">
            <v:textbox style="mso-next-textbox:#_x0000_s1345">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r>
                    <w:rPr>
                      <w:sz w:val="20"/>
                      <w:szCs w:val="20"/>
                    </w:rPr>
                    <w:t>It protects the way the idea is expressed, not the actual idea itself.</w:t>
                  </w: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46" style="position:absolute;z-index:251643904" from="16.2pt,6.7pt" to="413.25pt,6.7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47" style="position:absolute;z-index:251644928" from="16.2pt,3.3pt" to="413.25pt,3.3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48" style="position:absolute;z-index:251645952" from="15.8pt,1.4pt" to="412.35pt,1.4pt"/>
        </w:pict>
      </w:r>
    </w:p>
    <w:p w:rsidR="009E0DE5" w:rsidRPr="009E0DE5" w:rsidRDefault="009E0DE5" w:rsidP="009E0DE5">
      <w:pPr>
        <w:ind w:left="360"/>
        <w:jc w:val="both"/>
        <w:rPr>
          <w:sz w:val="20"/>
          <w:szCs w:val="20"/>
        </w:rPr>
      </w:pPr>
      <w:r>
        <w:rPr>
          <w:sz w:val="20"/>
          <w:szCs w:val="20"/>
        </w:rPr>
        <w:br w:type="page"/>
      </w: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lastRenderedPageBreak/>
        <w:t>What is the cost of copyright protection?</w:t>
      </w:r>
    </w:p>
    <w:p w:rsidR="00844B45" w:rsidRPr="00844B45" w:rsidRDefault="009406F5" w:rsidP="00844B45">
      <w:pPr>
        <w:rPr>
          <w:sz w:val="20"/>
          <w:szCs w:val="20"/>
        </w:rPr>
      </w:pPr>
      <w:r>
        <w:rPr>
          <w:sz w:val="20"/>
          <w:szCs w:val="20"/>
        </w:rPr>
        <w:pict>
          <v:shape id="_x0000_s1349" type="#_x0000_t202" style="position:absolute;margin-left:8.55pt;margin-top:3.05pt;width:404.7pt;height:66.6pt;z-index:251646976" stroked="f">
            <v:textbox style="mso-next-textbox:#_x0000_s1349">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r>
                    <w:rPr>
                      <w:sz w:val="20"/>
                      <w:szCs w:val="20"/>
                    </w:rPr>
                    <w:t xml:space="preserve">Nothing </w:t>
                  </w: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50" style="position:absolute;z-index:251648000" from="16.2pt,7.2pt" to="413.25pt,7.2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51" style="position:absolute;z-index:251649024" from="16.2pt,3.8pt" to="413.25pt,3.8pt"/>
        </w:pict>
      </w:r>
    </w:p>
    <w:p w:rsidR="00844B45" w:rsidRPr="00844B45" w:rsidRDefault="00844B45" w:rsidP="00844B45">
      <w:pPr>
        <w:rPr>
          <w:sz w:val="20"/>
          <w:szCs w:val="20"/>
        </w:rPr>
      </w:pPr>
    </w:p>
    <w:p w:rsidR="00844B45" w:rsidRPr="00844B45" w:rsidRDefault="009406F5" w:rsidP="00844B45">
      <w:pPr>
        <w:jc w:val="both"/>
        <w:rPr>
          <w:sz w:val="20"/>
          <w:szCs w:val="20"/>
        </w:rPr>
      </w:pPr>
      <w:r>
        <w:rPr>
          <w:sz w:val="20"/>
          <w:szCs w:val="20"/>
        </w:rPr>
        <w:pict>
          <v:line id="_x0000_s1352" style="position:absolute;left:0;text-align:left;z-index:251650048" from="15.8pt,1.9pt" to="412.35pt,1.9pt"/>
        </w:pict>
      </w:r>
    </w:p>
    <w:p w:rsidR="00844B45" w:rsidRPr="00844B45" w:rsidRDefault="00844B45" w:rsidP="00B6241B">
      <w:pPr>
        <w:numPr>
          <w:ilvl w:val="0"/>
          <w:numId w:val="1"/>
        </w:numPr>
        <w:tabs>
          <w:tab w:val="clear" w:pos="720"/>
          <w:tab w:val="num" w:pos="360"/>
        </w:tabs>
        <w:autoSpaceDE w:val="0"/>
        <w:autoSpaceDN w:val="0"/>
        <w:adjustRightInd w:val="0"/>
        <w:ind w:left="360"/>
        <w:jc w:val="both"/>
        <w:rPr>
          <w:sz w:val="20"/>
          <w:szCs w:val="20"/>
        </w:rPr>
      </w:pPr>
      <w:r w:rsidRPr="00844B45">
        <w:rPr>
          <w:sz w:val="20"/>
          <w:szCs w:val="20"/>
        </w:rPr>
        <w:t xml:space="preserve">Copyright law varies from country to country but </w:t>
      </w:r>
      <w:smartTag w:uri="urn:schemas-microsoft-com:office:smarttags" w:element="country-region">
        <w:smartTag w:uri="urn:schemas-microsoft-com:office:smarttags" w:element="place">
          <w:r w:rsidRPr="00844B45">
            <w:rPr>
              <w:sz w:val="20"/>
              <w:szCs w:val="20"/>
            </w:rPr>
            <w:t>Australia</w:t>
          </w:r>
        </w:smartTag>
      </w:smartTag>
      <w:r w:rsidRPr="00844B45">
        <w:rPr>
          <w:sz w:val="20"/>
          <w:szCs w:val="20"/>
        </w:rPr>
        <w:t xml:space="preserve">, </w:t>
      </w:r>
      <w:smartTag w:uri="urn:schemas-microsoft-com:office:smarttags" w:element="place">
        <w:r w:rsidRPr="00844B45">
          <w:rPr>
            <w:sz w:val="20"/>
            <w:szCs w:val="20"/>
          </w:rPr>
          <w:t>Europe</w:t>
        </w:r>
      </w:smartTag>
      <w:r w:rsidRPr="00844B45">
        <w:rPr>
          <w:sz w:val="20"/>
          <w:szCs w:val="20"/>
        </w:rPr>
        <w:t xml:space="preserve">, the </w:t>
      </w:r>
      <w:smartTag w:uri="urn:schemas-microsoft-com:office:smarttags" w:element="country-region">
        <w:smartTag w:uri="urn:schemas-microsoft-com:office:smarttags" w:element="place">
          <w:r w:rsidRPr="00844B45">
            <w:rPr>
              <w:sz w:val="20"/>
              <w:szCs w:val="20"/>
            </w:rPr>
            <w:t>US</w:t>
          </w:r>
        </w:smartTag>
      </w:smartTag>
      <w:r w:rsidRPr="00844B45">
        <w:rPr>
          <w:sz w:val="20"/>
          <w:szCs w:val="20"/>
        </w:rPr>
        <w:t xml:space="preserve"> and other westernised nations have to a large extent aligned their laws. Where is Australian copyright law detailed? </w:t>
      </w:r>
    </w:p>
    <w:p w:rsidR="00844B45" w:rsidRPr="00844B45" w:rsidRDefault="009406F5" w:rsidP="00844B45">
      <w:pPr>
        <w:rPr>
          <w:sz w:val="20"/>
          <w:szCs w:val="20"/>
        </w:rPr>
      </w:pPr>
      <w:r>
        <w:rPr>
          <w:sz w:val="20"/>
          <w:szCs w:val="20"/>
        </w:rPr>
        <w:pict>
          <v:shape id="_x0000_s1389" type="#_x0000_t202" style="position:absolute;margin-left:8.55pt;margin-top:3.95pt;width:404.7pt;height:66.6pt;z-index:251687936" stroked="f">
            <v:textbox style="mso-next-textbox:#_x0000_s1389">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r>
                    <w:rPr>
                      <w:sz w:val="20"/>
                      <w:szCs w:val="20"/>
                    </w:rPr>
                    <w:t xml:space="preserve">On </w:t>
                  </w:r>
                  <w:proofErr w:type="spellStart"/>
                  <w:proofErr w:type="gramStart"/>
                  <w:r>
                    <w:rPr>
                      <w:sz w:val="20"/>
                      <w:szCs w:val="20"/>
                    </w:rPr>
                    <w:t>th</w:t>
                  </w:r>
                  <w:proofErr w:type="spellEnd"/>
                  <w:proofErr w:type="gramEnd"/>
                  <w:r>
                    <w:rPr>
                      <w:sz w:val="20"/>
                      <w:szCs w:val="20"/>
                    </w:rPr>
                    <w:t xml:space="preserve"> copyright act 1968</w:t>
                  </w:r>
                </w:p>
                <w:p w:rsidR="00026ADE" w:rsidRPr="00844B45" w:rsidRDefault="00026ADE" w:rsidP="00844B45">
                  <w:pPr>
                    <w:spacing w:line="360" w:lineRule="auto"/>
                    <w:rPr>
                      <w:sz w:val="20"/>
                      <w:szCs w:val="20"/>
                    </w:rPr>
                  </w:pPr>
                </w:p>
              </w:txbxContent>
            </v:textbox>
            <w10:wrap side="left"/>
          </v:shape>
        </w:pict>
      </w:r>
    </w:p>
    <w:p w:rsidR="00844B45" w:rsidRPr="00844B45" w:rsidRDefault="009406F5" w:rsidP="00844B45">
      <w:pPr>
        <w:rPr>
          <w:sz w:val="20"/>
          <w:szCs w:val="20"/>
        </w:rPr>
      </w:pPr>
      <w:r>
        <w:rPr>
          <w:sz w:val="20"/>
          <w:szCs w:val="20"/>
        </w:rPr>
        <w:pict>
          <v:line id="_x0000_s1390" style="position:absolute;z-index:251688960" from="16.2pt,8.1pt" to="413.25pt,8.1pt">
            <w10:wrap side="left"/>
          </v:lin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91" style="position:absolute;z-index:251689984" from="16.2pt,4.7pt" to="413.25pt,4.7pt">
            <w10:wrap side="left"/>
          </v:lin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92" style="position:absolute;z-index:251691008" from="15.8pt,2.8pt" to="412.35pt,2.8pt">
            <w10:wrap side="left"/>
          </v:line>
        </w:pict>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How does the Copyright Act protect people?</w:t>
      </w:r>
    </w:p>
    <w:p w:rsidR="00844B45" w:rsidRPr="00844B45" w:rsidRDefault="009406F5" w:rsidP="00844B45">
      <w:pPr>
        <w:rPr>
          <w:sz w:val="20"/>
          <w:szCs w:val="20"/>
        </w:rPr>
      </w:pPr>
      <w:r>
        <w:rPr>
          <w:sz w:val="20"/>
          <w:szCs w:val="20"/>
        </w:rPr>
        <w:pict>
          <v:shape id="_x0000_s1353" type="#_x0000_t202" style="position:absolute;margin-left:8.55pt;margin-top:.4pt;width:404.7pt;height:66.6pt;z-index:251651072" stroked="f">
            <v:textbox style="mso-next-textbox:#_x0000_s1353">
              <w:txbxContent>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r>
                    <w:rPr>
                      <w:sz w:val="20"/>
                      <w:szCs w:val="20"/>
                    </w:rPr>
                    <w:t>Protects the idea by giving people fines or jail time</w:t>
                  </w: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54" style="position:absolute;z-index:251652096" from="16.2pt,4.55pt" to="413.25pt,4.5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55" style="position:absolute;z-index:251653120" from="16.2pt,1.15pt" to="413.25pt,1.15pt"/>
        </w:pict>
      </w:r>
    </w:p>
    <w:p w:rsidR="00844B45" w:rsidRPr="00844B45" w:rsidRDefault="009406F5" w:rsidP="00844B45">
      <w:pPr>
        <w:rPr>
          <w:sz w:val="20"/>
          <w:szCs w:val="20"/>
        </w:rPr>
      </w:pPr>
      <w:r>
        <w:rPr>
          <w:sz w:val="20"/>
          <w:szCs w:val="20"/>
        </w:rPr>
        <w:pict>
          <v:line id="_x0000_s1356" style="position:absolute;z-index:251654144" from="15.8pt,10.75pt" to="412.35pt,10.75pt"/>
        </w:pict>
      </w:r>
    </w:p>
    <w:p w:rsidR="00844B45" w:rsidRPr="00844B45" w:rsidRDefault="00844B45" w:rsidP="00844B45">
      <w:pPr>
        <w:rPr>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Why do artists generally feel that copyright law is not protecting them from piracy?</w:t>
      </w:r>
    </w:p>
    <w:p w:rsidR="00844B45" w:rsidRPr="00844B45" w:rsidRDefault="009406F5" w:rsidP="00844B45">
      <w:pPr>
        <w:rPr>
          <w:sz w:val="20"/>
          <w:szCs w:val="20"/>
        </w:rPr>
      </w:pPr>
      <w:r>
        <w:rPr>
          <w:sz w:val="20"/>
          <w:szCs w:val="20"/>
        </w:rPr>
        <w:pict>
          <v:shape id="_x0000_s1357" type="#_x0000_t202" style="position:absolute;margin-left:8.55pt;margin-top:4.5pt;width:404.7pt;height:45pt;z-index:251655168" stroked="f">
            <v:textbox style="mso-next-textbox:#_x0000_s1357">
              <w:txbxContent>
                <w:p w:rsidR="00026ADE" w:rsidRPr="00844B45" w:rsidRDefault="00026ADE" w:rsidP="00844B45">
                  <w:pPr>
                    <w:spacing w:line="360" w:lineRule="auto"/>
                    <w:rPr>
                      <w:sz w:val="20"/>
                      <w:szCs w:val="20"/>
                    </w:rPr>
                  </w:pPr>
                  <w:r>
                    <w:rPr>
                      <w:sz w:val="20"/>
                      <w:szCs w:val="20"/>
                    </w:rPr>
                    <w:t>Because piracy is always happening</w:t>
                  </w:r>
                </w:p>
                <w:p w:rsidR="00026ADE" w:rsidRPr="00844B45" w:rsidRDefault="00026ADE"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58" style="position:absolute;z-index:251656192" from="16.2pt,-.5pt" to="413.25pt,-.5pt"/>
        </w:pict>
      </w:r>
    </w:p>
    <w:p w:rsidR="00844B45" w:rsidRPr="00844B45" w:rsidRDefault="009406F5" w:rsidP="00844B45">
      <w:pPr>
        <w:rPr>
          <w:sz w:val="20"/>
          <w:szCs w:val="20"/>
        </w:rPr>
      </w:pPr>
      <w:r>
        <w:rPr>
          <w:sz w:val="20"/>
          <w:szCs w:val="20"/>
        </w:rPr>
        <w:pict>
          <v:line id="_x0000_s1359" style="position:absolute;z-index:251657216" from="16.2pt,8.25pt" to="413.25pt,8.2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What are music and software piracy generally described as?</w:t>
      </w:r>
    </w:p>
    <w:p w:rsidR="00844B45" w:rsidRPr="00844B45" w:rsidRDefault="009406F5" w:rsidP="00844B45">
      <w:pPr>
        <w:rPr>
          <w:sz w:val="20"/>
          <w:szCs w:val="20"/>
        </w:rPr>
      </w:pPr>
      <w:r>
        <w:rPr>
          <w:sz w:val="20"/>
          <w:szCs w:val="20"/>
        </w:rPr>
        <w:pict>
          <v:shape id="_x0000_s1360" type="#_x0000_t202" style="position:absolute;margin-left:8.55pt;margin-top:4.65pt;width:407.55pt;height:83.85pt;z-index:251658240" stroked="f">
            <v:textbox style="mso-next-textbox:#_x0000_s1360">
              <w:txbxContent>
                <w:p w:rsidR="00026ADE" w:rsidRPr="00844B45" w:rsidRDefault="00026ADE" w:rsidP="00844B45">
                  <w:pPr>
                    <w:spacing w:line="360" w:lineRule="auto"/>
                    <w:rPr>
                      <w:sz w:val="20"/>
                      <w:szCs w:val="20"/>
                      <w:lang w:val="en-US"/>
                    </w:rPr>
                  </w:pPr>
                </w:p>
                <w:p w:rsidR="00026ADE" w:rsidRPr="00844B45" w:rsidRDefault="00F30D2B" w:rsidP="00844B45">
                  <w:pPr>
                    <w:spacing w:line="360" w:lineRule="auto"/>
                    <w:rPr>
                      <w:sz w:val="20"/>
                      <w:szCs w:val="20"/>
                      <w:lang w:val="en-US"/>
                    </w:rPr>
                  </w:pPr>
                  <w:r>
                    <w:rPr>
                      <w:sz w:val="20"/>
                      <w:szCs w:val="20"/>
                      <w:lang w:val="en-US"/>
                    </w:rPr>
                    <w:t>Downloading of the internet</w:t>
                  </w:r>
                </w:p>
                <w:p w:rsidR="00026ADE" w:rsidRPr="00844B45" w:rsidRDefault="00026ADE" w:rsidP="00844B45">
                  <w:pPr>
                    <w:spacing w:line="360" w:lineRule="auto"/>
                    <w:rPr>
                      <w:sz w:val="20"/>
                      <w:szCs w:val="20"/>
                      <w:lang w:val="en-US"/>
                    </w:rPr>
                  </w:pPr>
                </w:p>
                <w:p w:rsidR="00026ADE" w:rsidRPr="00844B45" w:rsidRDefault="00026ADE" w:rsidP="00844B45">
                  <w:pPr>
                    <w:spacing w:line="360" w:lineRule="auto"/>
                    <w:rPr>
                      <w:sz w:val="20"/>
                      <w:szCs w:val="20"/>
                      <w:lang w:val="en-US"/>
                    </w:rPr>
                  </w:pPr>
                </w:p>
              </w:txbxContent>
            </v:textbox>
          </v:shape>
        </w:pict>
      </w:r>
    </w:p>
    <w:p w:rsidR="00844B45" w:rsidRPr="00844B45" w:rsidRDefault="009406F5" w:rsidP="00844B45">
      <w:pPr>
        <w:rPr>
          <w:sz w:val="20"/>
          <w:szCs w:val="20"/>
        </w:rPr>
      </w:pPr>
      <w:r>
        <w:rPr>
          <w:sz w:val="20"/>
          <w:szCs w:val="20"/>
        </w:rPr>
        <w:pict>
          <v:line id="_x0000_s1361" style="position:absolute;z-index:251659264" from="16.35pt,10.7pt" to="414.2pt,10.7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62" style="position:absolute;z-index:251660288" from="16.35pt,5.25pt" to="414.2pt,5.2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63" style="position:absolute;z-index:251661312" from="16.35pt,-.2pt" to="414.2pt,-.2pt"/>
        </w:pict>
      </w:r>
    </w:p>
    <w:p w:rsidR="00844B45" w:rsidRPr="00844B45" w:rsidRDefault="009406F5" w:rsidP="00844B45">
      <w:pPr>
        <w:rPr>
          <w:sz w:val="20"/>
          <w:szCs w:val="20"/>
        </w:rPr>
      </w:pPr>
      <w:r>
        <w:rPr>
          <w:sz w:val="20"/>
          <w:szCs w:val="20"/>
        </w:rPr>
        <w:pict>
          <v:line id="_x0000_s1364" style="position:absolute;z-index:251662336" from="16.35pt,7.8pt" to="414.2pt,7.8pt"/>
        </w:pict>
      </w:r>
    </w:p>
    <w:p w:rsidR="00844B45" w:rsidRPr="00844B45" w:rsidRDefault="00844B45" w:rsidP="00844B45">
      <w:pPr>
        <w:rPr>
          <w:sz w:val="20"/>
          <w:szCs w:val="20"/>
        </w:rPr>
      </w:pPr>
    </w:p>
    <w:p w:rsidR="00844B45" w:rsidRPr="00844B45" w:rsidRDefault="00844B45" w:rsidP="00B6241B">
      <w:pPr>
        <w:numPr>
          <w:ilvl w:val="1"/>
          <w:numId w:val="1"/>
        </w:numPr>
        <w:tabs>
          <w:tab w:val="clear" w:pos="1440"/>
          <w:tab w:val="num" w:pos="360"/>
        </w:tabs>
        <w:ind w:left="360" w:firstLine="0"/>
        <w:jc w:val="both"/>
        <w:rPr>
          <w:sz w:val="20"/>
          <w:szCs w:val="20"/>
        </w:rPr>
      </w:pPr>
      <w:r w:rsidRPr="00844B45">
        <w:rPr>
          <w:sz w:val="20"/>
          <w:szCs w:val="20"/>
        </w:rPr>
        <w:t>What is</w:t>
      </w:r>
      <w:r w:rsidRPr="00844B45">
        <w:rPr>
          <w:b/>
          <w:sz w:val="20"/>
          <w:szCs w:val="20"/>
        </w:rPr>
        <w:t xml:space="preserve"> </w:t>
      </w:r>
      <w:r w:rsidRPr="00844B45">
        <w:rPr>
          <w:rStyle w:val="Strong"/>
          <w:b w:val="0"/>
          <w:sz w:val="20"/>
          <w:szCs w:val="20"/>
        </w:rPr>
        <w:t>internet piracy?</w:t>
      </w:r>
    </w:p>
    <w:p w:rsidR="00844B45" w:rsidRPr="00844B45" w:rsidRDefault="009406F5" w:rsidP="00844B45">
      <w:pPr>
        <w:rPr>
          <w:sz w:val="20"/>
          <w:szCs w:val="20"/>
        </w:rPr>
      </w:pPr>
      <w:r>
        <w:rPr>
          <w:sz w:val="20"/>
          <w:szCs w:val="20"/>
        </w:rPr>
        <w:pict>
          <v:shape id="_x0000_s1365" type="#_x0000_t202" style="position:absolute;margin-left:8.55pt;margin-top:3pt;width:407.55pt;height:83.85pt;z-index:251663360" stroked="f">
            <v:textbox style="mso-next-textbox:#_x0000_s1365">
              <w:txbxContent>
                <w:p w:rsidR="00026ADE" w:rsidRPr="00844B45" w:rsidRDefault="00026ADE" w:rsidP="00844B45">
                  <w:pPr>
                    <w:spacing w:line="360" w:lineRule="auto"/>
                    <w:rPr>
                      <w:sz w:val="20"/>
                      <w:szCs w:val="20"/>
                      <w:lang w:val="en-US"/>
                    </w:rPr>
                  </w:pPr>
                </w:p>
                <w:p w:rsidR="00026ADE" w:rsidRPr="00844B45" w:rsidRDefault="00F30D2B" w:rsidP="00844B45">
                  <w:pPr>
                    <w:spacing w:line="360" w:lineRule="auto"/>
                    <w:rPr>
                      <w:sz w:val="20"/>
                      <w:szCs w:val="20"/>
                      <w:lang w:val="en-US"/>
                    </w:rPr>
                  </w:pPr>
                  <w:proofErr w:type="gramStart"/>
                  <w:r>
                    <w:rPr>
                      <w:sz w:val="20"/>
                      <w:szCs w:val="20"/>
                      <w:lang w:val="en-US"/>
                    </w:rPr>
                    <w:t>Using the internet to download copyrighted stuff.</w:t>
                  </w:r>
                  <w:proofErr w:type="gramEnd"/>
                </w:p>
                <w:p w:rsidR="00026ADE" w:rsidRPr="00844B45" w:rsidRDefault="00026ADE" w:rsidP="00844B45">
                  <w:pPr>
                    <w:spacing w:line="360" w:lineRule="auto"/>
                    <w:rPr>
                      <w:sz w:val="20"/>
                      <w:szCs w:val="20"/>
                      <w:lang w:val="en-US"/>
                    </w:rPr>
                  </w:pPr>
                </w:p>
                <w:p w:rsidR="00026ADE" w:rsidRPr="00844B45" w:rsidRDefault="00026ADE" w:rsidP="00844B45">
                  <w:pPr>
                    <w:spacing w:line="360" w:lineRule="auto"/>
                    <w:rPr>
                      <w:sz w:val="20"/>
                      <w:szCs w:val="20"/>
                      <w:lang w:val="en-US"/>
                    </w:rPr>
                  </w:pPr>
                </w:p>
              </w:txbxContent>
            </v:textbox>
          </v:shape>
        </w:pict>
      </w:r>
    </w:p>
    <w:p w:rsidR="00844B45" w:rsidRPr="00844B45" w:rsidRDefault="009406F5" w:rsidP="00844B45">
      <w:pPr>
        <w:rPr>
          <w:sz w:val="20"/>
          <w:szCs w:val="20"/>
        </w:rPr>
      </w:pPr>
      <w:r>
        <w:rPr>
          <w:sz w:val="20"/>
          <w:szCs w:val="20"/>
        </w:rPr>
        <w:pict>
          <v:line id="_x0000_s1366" style="position:absolute;z-index:251664384" from="16.35pt,9.05pt" to="414.2pt,9.0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67" style="position:absolute;z-index:251665408" from="16.35pt,3.65pt" to="414.2pt,3.65pt"/>
        </w:pict>
      </w:r>
    </w:p>
    <w:p w:rsidR="00844B45" w:rsidRPr="00844B45" w:rsidRDefault="009406F5" w:rsidP="00844B45">
      <w:pPr>
        <w:rPr>
          <w:sz w:val="20"/>
          <w:szCs w:val="20"/>
        </w:rPr>
      </w:pPr>
      <w:r>
        <w:rPr>
          <w:sz w:val="20"/>
          <w:szCs w:val="20"/>
        </w:rPr>
        <w:pict>
          <v:line id="_x0000_s1368" style="position:absolute;z-index:251666432" from="16.35pt,9.7pt" to="414.2pt,9.7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69" style="position:absolute;z-index:251667456" from="16.35pt,6.2pt" to="414.2pt,6.2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 xml:space="preserve">Even if you’re not copying and distributing music for profit you’re still in breach of copyright, and as such subject to charges and </w:t>
      </w:r>
      <w:proofErr w:type="spellStart"/>
      <w:r w:rsidRPr="00844B45">
        <w:rPr>
          <w:sz w:val="20"/>
          <w:szCs w:val="20"/>
        </w:rPr>
        <w:t>penalties.What</w:t>
      </w:r>
      <w:proofErr w:type="spellEnd"/>
      <w:r w:rsidRPr="00844B45">
        <w:rPr>
          <w:sz w:val="20"/>
          <w:szCs w:val="20"/>
        </w:rPr>
        <w:t xml:space="preserve"> is the basic principle?</w:t>
      </w:r>
    </w:p>
    <w:p w:rsidR="00844B45" w:rsidRPr="00844B45" w:rsidRDefault="009406F5" w:rsidP="00844B45">
      <w:pPr>
        <w:rPr>
          <w:sz w:val="20"/>
          <w:szCs w:val="20"/>
        </w:rPr>
      </w:pPr>
      <w:r>
        <w:rPr>
          <w:sz w:val="20"/>
          <w:szCs w:val="20"/>
        </w:rPr>
        <w:pict>
          <v:shape id="_x0000_s1370" type="#_x0000_t202" style="position:absolute;margin-left:8.55pt;margin-top:5.05pt;width:404.7pt;height:45pt;z-index:251668480" stroked="f">
            <v:textbox style="mso-next-textbox:#_x0000_s1370">
              <w:txbxContent>
                <w:p w:rsidR="00026ADE" w:rsidRDefault="00026ADE" w:rsidP="00844B45">
                  <w:pPr>
                    <w:spacing w:line="360" w:lineRule="auto"/>
                    <w:rPr>
                      <w:sz w:val="20"/>
                      <w:szCs w:val="20"/>
                    </w:rPr>
                  </w:pPr>
                  <w:r>
                    <w:rPr>
                      <w:sz w:val="20"/>
                      <w:szCs w:val="20"/>
                    </w:rPr>
                    <w:t>If you don’t have the permission of the owner, you a</w:t>
                  </w:r>
                  <w:r w:rsidR="00F30D2B">
                    <w:rPr>
                      <w:sz w:val="20"/>
                      <w:szCs w:val="20"/>
                    </w:rPr>
                    <w:t>re not allowed to distribute it.</w:t>
                  </w:r>
                </w:p>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p>
              </w:txbxContent>
            </v:textbox>
          </v:shape>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71" style="position:absolute;z-index:251669504" from="16.2pt,.05pt" to="413.25pt,.05pt"/>
        </w:pict>
      </w:r>
    </w:p>
    <w:p w:rsidR="00844B45" w:rsidRPr="00844B45" w:rsidRDefault="009406F5" w:rsidP="00844B45">
      <w:pPr>
        <w:rPr>
          <w:sz w:val="20"/>
          <w:szCs w:val="20"/>
        </w:rPr>
      </w:pPr>
      <w:r>
        <w:rPr>
          <w:sz w:val="20"/>
          <w:szCs w:val="20"/>
        </w:rPr>
        <w:pict>
          <v:line id="_x0000_s1372" style="position:absolute;z-index:251670528" from="16.2pt,8.8pt" to="413.25pt,8.8pt"/>
        </w:pict>
      </w:r>
    </w:p>
    <w:p w:rsidR="00844B45" w:rsidRPr="00844B45" w:rsidRDefault="00844B45" w:rsidP="00844B45">
      <w:pPr>
        <w:rPr>
          <w:sz w:val="20"/>
          <w:szCs w:val="20"/>
        </w:rPr>
      </w:pPr>
    </w:p>
    <w:p w:rsidR="009E0DE5" w:rsidRDefault="009E0DE5" w:rsidP="009E0DE5">
      <w:pPr>
        <w:jc w:val="both"/>
        <w:rPr>
          <w:sz w:val="20"/>
          <w:szCs w:val="20"/>
        </w:rPr>
      </w:pPr>
      <w:r>
        <w:rPr>
          <w:sz w:val="20"/>
          <w:szCs w:val="20"/>
        </w:rPr>
        <w:br w:type="page"/>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lastRenderedPageBreak/>
        <w:t>The Australian Record Industry Association, ARIA, has recently released a research paper that confirms internet file sharing and the burning of CDs is having a significant negative effect on record sales in Australia.</w:t>
      </w:r>
    </w:p>
    <w:p w:rsidR="00844B45" w:rsidRPr="00844B45" w:rsidRDefault="00844B45" w:rsidP="00844B45">
      <w:pPr>
        <w:tabs>
          <w:tab w:val="left" w:pos="360"/>
        </w:tabs>
        <w:ind w:left="360"/>
        <w:jc w:val="both"/>
        <w:rPr>
          <w:sz w:val="20"/>
          <w:szCs w:val="20"/>
        </w:rPr>
      </w:pPr>
      <w:r w:rsidRPr="00844B45">
        <w:rPr>
          <w:sz w:val="20"/>
          <w:szCs w:val="20"/>
        </w:rPr>
        <w:t>The statistics speak for themselves. Aria’s research found that within the 6 months prior to their research:</w:t>
      </w:r>
    </w:p>
    <w:p w:rsidR="00844B45" w:rsidRPr="00844B45" w:rsidRDefault="009406F5" w:rsidP="00844B45">
      <w:pPr>
        <w:tabs>
          <w:tab w:val="left" w:pos="360"/>
        </w:tabs>
        <w:ind w:left="360"/>
        <w:jc w:val="both"/>
        <w:rPr>
          <w:sz w:val="20"/>
          <w:szCs w:val="20"/>
        </w:rPr>
      </w:pPr>
      <w:r>
        <w:rPr>
          <w:sz w:val="20"/>
          <w:szCs w:val="20"/>
        </w:rPr>
        <w:pict>
          <v:shape id="_x0000_s1387" type="#_x0000_t202" style="position:absolute;left:0;text-align:left;margin-left:64.05pt;margin-top:2.85pt;width:133.95pt;height:31.2pt;z-index:251685888" stroked="f">
            <v:textbox style="mso-next-textbox:#_x0000_s1387">
              <w:txbxContent>
                <w:p w:rsidR="00026ADE" w:rsidRPr="00844B45" w:rsidRDefault="00F30D2B" w:rsidP="00844B45">
                  <w:pPr>
                    <w:spacing w:line="360" w:lineRule="auto"/>
                    <w:rPr>
                      <w:sz w:val="20"/>
                      <w:szCs w:val="20"/>
                    </w:rPr>
                  </w:pPr>
                  <w:r>
                    <w:rPr>
                      <w:sz w:val="20"/>
                      <w:szCs w:val="20"/>
                    </w:rPr>
                    <w:t>18%</w:t>
                  </w:r>
                </w:p>
              </w:txbxContent>
            </v:textbox>
            <w10:wrap side="left"/>
          </v:shape>
        </w:pict>
      </w:r>
    </w:p>
    <w:p w:rsidR="00844B45" w:rsidRPr="00844B45" w:rsidRDefault="009406F5" w:rsidP="00B6241B">
      <w:pPr>
        <w:numPr>
          <w:ilvl w:val="1"/>
          <w:numId w:val="1"/>
        </w:numPr>
        <w:tabs>
          <w:tab w:val="clear" w:pos="1440"/>
          <w:tab w:val="num" w:pos="360"/>
        </w:tabs>
        <w:ind w:left="360" w:firstLine="0"/>
        <w:jc w:val="both"/>
        <w:rPr>
          <w:sz w:val="20"/>
          <w:szCs w:val="20"/>
        </w:rPr>
      </w:pPr>
      <w:r>
        <w:rPr>
          <w:sz w:val="20"/>
          <w:szCs w:val="20"/>
        </w:rPr>
        <w:pict>
          <v:line id="_x0000_s1388" style="position:absolute;left:0;text-align:left;z-index:251686912" from="66.45pt,10.85pt" to="197.85pt,10.85pt">
            <w10:wrap side="left"/>
          </v:line>
        </w:pict>
      </w:r>
      <w:r w:rsidR="00844B45" w:rsidRPr="00844B45">
        <w:rPr>
          <w:sz w:val="20"/>
          <w:szCs w:val="20"/>
        </w:rPr>
        <w:t xml:space="preserve">Over                                                             Australians illegally burnt a CD. </w:t>
      </w:r>
    </w:p>
    <w:p w:rsidR="00844B45" w:rsidRPr="00844B45" w:rsidRDefault="009406F5" w:rsidP="00844B45">
      <w:pPr>
        <w:tabs>
          <w:tab w:val="num" w:pos="1800"/>
        </w:tabs>
        <w:ind w:left="360"/>
        <w:jc w:val="both"/>
        <w:rPr>
          <w:sz w:val="20"/>
          <w:szCs w:val="20"/>
        </w:rPr>
      </w:pPr>
      <w:r>
        <w:rPr>
          <w:sz w:val="20"/>
          <w:szCs w:val="20"/>
        </w:rPr>
        <w:pict>
          <v:shape id="_x0000_s1399" type="#_x0000_t202" style="position:absolute;left:0;text-align:left;margin-left:36pt;margin-top:2.05pt;width:135pt;height:31.2pt;z-index:251698176" stroked="f">
            <v:textbox style="mso-next-textbox:#_x0000_s1399">
              <w:txbxContent>
                <w:p w:rsidR="00026ADE" w:rsidRPr="00844B45" w:rsidRDefault="00F30D2B" w:rsidP="00844B45">
                  <w:pPr>
                    <w:spacing w:line="360" w:lineRule="auto"/>
                    <w:rPr>
                      <w:sz w:val="20"/>
                      <w:szCs w:val="20"/>
                    </w:rPr>
                  </w:pPr>
                  <w:r>
                    <w:rPr>
                      <w:sz w:val="20"/>
                      <w:szCs w:val="20"/>
                    </w:rPr>
                    <w:t>29%</w:t>
                  </w:r>
                </w:p>
              </w:txbxContent>
            </v:textbox>
            <w10:wrap side="left"/>
          </v:shape>
        </w:pict>
      </w:r>
    </w:p>
    <w:p w:rsidR="00844B45" w:rsidRPr="00844B45" w:rsidRDefault="009406F5" w:rsidP="00B6241B">
      <w:pPr>
        <w:numPr>
          <w:ilvl w:val="1"/>
          <w:numId w:val="1"/>
        </w:numPr>
        <w:tabs>
          <w:tab w:val="clear" w:pos="1440"/>
          <w:tab w:val="num" w:pos="360"/>
        </w:tabs>
        <w:ind w:left="360" w:firstLine="0"/>
        <w:jc w:val="both"/>
        <w:rPr>
          <w:sz w:val="20"/>
          <w:szCs w:val="20"/>
        </w:rPr>
      </w:pPr>
      <w:r>
        <w:rPr>
          <w:sz w:val="20"/>
          <w:szCs w:val="20"/>
        </w:rPr>
        <w:pict>
          <v:line id="_x0000_s1400" style="position:absolute;left:0;text-align:left;z-index:251699200" from="38.4pt,10.05pt" to="170.85pt,10.05pt">
            <w10:wrap side="left"/>
          </v:line>
        </w:pict>
      </w:r>
      <w:r w:rsidR="00844B45" w:rsidRPr="00844B45">
        <w:rPr>
          <w:sz w:val="20"/>
          <w:szCs w:val="20"/>
        </w:rPr>
        <w:t xml:space="preserve">                                                        Australians illegally downloaded music files via the </w:t>
      </w:r>
    </w:p>
    <w:p w:rsidR="00844B45" w:rsidRPr="00844B45" w:rsidRDefault="00844B45" w:rsidP="00844B45">
      <w:pPr>
        <w:tabs>
          <w:tab w:val="num" w:pos="1800"/>
        </w:tabs>
        <w:jc w:val="both"/>
        <w:rPr>
          <w:sz w:val="20"/>
          <w:szCs w:val="20"/>
        </w:rPr>
      </w:pPr>
    </w:p>
    <w:p w:rsidR="00844B45" w:rsidRPr="00844B45" w:rsidRDefault="00844B45" w:rsidP="00844B45">
      <w:pPr>
        <w:tabs>
          <w:tab w:val="num" w:pos="360"/>
        </w:tabs>
        <w:ind w:left="720"/>
        <w:jc w:val="both"/>
        <w:rPr>
          <w:sz w:val="20"/>
          <w:szCs w:val="20"/>
        </w:rPr>
      </w:pPr>
      <w:r w:rsidRPr="00844B45">
        <w:rPr>
          <w:sz w:val="20"/>
          <w:szCs w:val="20"/>
        </w:rPr>
        <w:t>internet.</w:t>
      </w:r>
    </w:p>
    <w:p w:rsidR="00844B45" w:rsidRPr="00844B45" w:rsidRDefault="009406F5" w:rsidP="00844B45">
      <w:pPr>
        <w:tabs>
          <w:tab w:val="num" w:pos="360"/>
        </w:tabs>
        <w:ind w:left="360"/>
        <w:jc w:val="both"/>
        <w:rPr>
          <w:sz w:val="20"/>
          <w:szCs w:val="20"/>
        </w:rPr>
      </w:pPr>
      <w:r>
        <w:rPr>
          <w:sz w:val="20"/>
          <w:szCs w:val="20"/>
        </w:rPr>
        <w:pict>
          <v:shape id="_x0000_s1393" type="#_x0000_t202" style="position:absolute;left:0;text-align:left;margin-left:36pt;margin-top:1.05pt;width:135pt;height:31.2pt;z-index:251692032" stroked="f">
            <v:textbox style="mso-next-textbox:#_x0000_s1393">
              <w:txbxContent>
                <w:p w:rsidR="00026ADE" w:rsidRPr="00844B45" w:rsidRDefault="00F30D2B" w:rsidP="00844B45">
                  <w:pPr>
                    <w:spacing w:line="360" w:lineRule="auto"/>
                    <w:rPr>
                      <w:sz w:val="20"/>
                      <w:szCs w:val="20"/>
                    </w:rPr>
                  </w:pPr>
                  <w:r>
                    <w:rPr>
                      <w:sz w:val="20"/>
                      <w:szCs w:val="20"/>
                    </w:rPr>
                    <w:t xml:space="preserve"> </w:t>
                  </w:r>
                </w:p>
              </w:txbxContent>
            </v:textbox>
            <w10:wrap side="left"/>
          </v:shape>
        </w:pict>
      </w:r>
    </w:p>
    <w:p w:rsidR="00844B45" w:rsidRPr="00844B45" w:rsidRDefault="009406F5" w:rsidP="00B6241B">
      <w:pPr>
        <w:numPr>
          <w:ilvl w:val="1"/>
          <w:numId w:val="1"/>
        </w:numPr>
        <w:tabs>
          <w:tab w:val="clear" w:pos="1440"/>
          <w:tab w:val="num" w:pos="360"/>
        </w:tabs>
        <w:ind w:left="360" w:firstLine="0"/>
        <w:jc w:val="both"/>
        <w:rPr>
          <w:sz w:val="20"/>
          <w:szCs w:val="20"/>
        </w:rPr>
      </w:pPr>
      <w:r>
        <w:rPr>
          <w:sz w:val="20"/>
          <w:szCs w:val="20"/>
        </w:rPr>
        <w:pict>
          <v:line id="_x0000_s1394" style="position:absolute;left:0;text-align:left;z-index:251693056" from="38.4pt,9.05pt" to="170.85pt,9.05pt">
            <w10:wrap side="left"/>
          </v:line>
        </w:pict>
      </w:r>
      <w:r w:rsidR="00844B45" w:rsidRPr="00844B45">
        <w:rPr>
          <w:sz w:val="20"/>
          <w:szCs w:val="20"/>
        </w:rPr>
        <w:t xml:space="preserve">                                                       of all music owned by those aged 17 and under was </w:t>
      </w:r>
    </w:p>
    <w:p w:rsidR="00844B45" w:rsidRPr="00844B45" w:rsidRDefault="00844B45" w:rsidP="00844B45">
      <w:pPr>
        <w:ind w:left="360"/>
        <w:jc w:val="both"/>
        <w:rPr>
          <w:sz w:val="20"/>
          <w:szCs w:val="20"/>
        </w:rPr>
      </w:pPr>
    </w:p>
    <w:p w:rsidR="00844B45" w:rsidRPr="00844B45" w:rsidRDefault="00844B45" w:rsidP="00844B45">
      <w:pPr>
        <w:ind w:left="720"/>
        <w:jc w:val="both"/>
        <w:rPr>
          <w:sz w:val="20"/>
          <w:szCs w:val="20"/>
        </w:rPr>
      </w:pPr>
      <w:r w:rsidRPr="00844B45">
        <w:rPr>
          <w:sz w:val="20"/>
          <w:szCs w:val="20"/>
        </w:rPr>
        <w:t xml:space="preserve">obtained illegally. </w:t>
      </w:r>
    </w:p>
    <w:p w:rsidR="00844B45" w:rsidRPr="00844B45" w:rsidRDefault="00844B45" w:rsidP="00844B45">
      <w:pPr>
        <w:ind w:left="360"/>
        <w:rPr>
          <w:sz w:val="20"/>
          <w:szCs w:val="20"/>
        </w:rPr>
      </w:pPr>
    </w:p>
    <w:p w:rsidR="00844B45" w:rsidRPr="00844B45" w:rsidRDefault="009E0DE5" w:rsidP="00B6241B">
      <w:pPr>
        <w:numPr>
          <w:ilvl w:val="0"/>
          <w:numId w:val="1"/>
        </w:numPr>
        <w:tabs>
          <w:tab w:val="clear" w:pos="720"/>
          <w:tab w:val="num" w:pos="360"/>
        </w:tabs>
        <w:ind w:left="360"/>
        <w:jc w:val="both"/>
        <w:rPr>
          <w:sz w:val="20"/>
          <w:szCs w:val="20"/>
        </w:rPr>
      </w:pPr>
      <w:r w:rsidRPr="00844B45">
        <w:rPr>
          <w:sz w:val="20"/>
          <w:szCs w:val="20"/>
        </w:rPr>
        <w:t xml:space="preserve"> </w:t>
      </w:r>
      <w:r w:rsidR="00844B45" w:rsidRPr="00844B45">
        <w:rPr>
          <w:sz w:val="20"/>
          <w:szCs w:val="20"/>
        </w:rPr>
        <w:t xml:space="preserve">“Intellectual property” is a broad phrase containing various areas of law. </w:t>
      </w:r>
      <w:r w:rsidR="00801B65">
        <w:rPr>
          <w:sz w:val="20"/>
          <w:szCs w:val="20"/>
        </w:rPr>
        <w:t>C</w:t>
      </w:r>
      <w:r w:rsidR="00801B65" w:rsidRPr="00844B45">
        <w:rPr>
          <w:sz w:val="20"/>
          <w:szCs w:val="20"/>
        </w:rPr>
        <w:t xml:space="preserve">opyright </w:t>
      </w:r>
      <w:r w:rsidR="00844B45" w:rsidRPr="00844B45">
        <w:rPr>
          <w:sz w:val="20"/>
          <w:szCs w:val="20"/>
        </w:rPr>
        <w:t>is one of these areas. Intellectual property is often more valuable than physical property. Why?</w:t>
      </w:r>
    </w:p>
    <w:p w:rsidR="00844B45" w:rsidRPr="00844B45" w:rsidRDefault="009406F5" w:rsidP="00844B45">
      <w:pPr>
        <w:rPr>
          <w:sz w:val="20"/>
          <w:szCs w:val="20"/>
        </w:rPr>
      </w:pPr>
      <w:r>
        <w:rPr>
          <w:sz w:val="20"/>
          <w:szCs w:val="20"/>
        </w:rPr>
        <w:pict>
          <v:shape id="_x0000_s1373" type="#_x0000_t202" style="position:absolute;margin-left:8.55pt;margin-top:1.5pt;width:404.7pt;height:66.6pt;z-index:251671552" stroked="f">
            <v:textbox style="mso-next-textbox:#_x0000_s1373">
              <w:txbxContent>
                <w:p w:rsidR="00026ADE" w:rsidRPr="00844B45" w:rsidRDefault="00026ADE" w:rsidP="00844B45">
                  <w:pPr>
                    <w:spacing w:line="360" w:lineRule="auto"/>
                    <w:rPr>
                      <w:sz w:val="20"/>
                      <w:szCs w:val="20"/>
                    </w:rPr>
                  </w:pPr>
                </w:p>
                <w:p w:rsidR="00026ADE" w:rsidRPr="00844B45" w:rsidRDefault="00F30D2B" w:rsidP="00844B45">
                  <w:pPr>
                    <w:spacing w:line="360" w:lineRule="auto"/>
                    <w:rPr>
                      <w:sz w:val="20"/>
                      <w:szCs w:val="20"/>
                    </w:rPr>
                  </w:pPr>
                  <w:r>
                    <w:rPr>
                      <w:sz w:val="20"/>
                      <w:szCs w:val="20"/>
                    </w:rPr>
                    <w:t>It cost more money to create the software than the computer that it is going to be put on to.</w:t>
                  </w: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74" style="position:absolute;z-index:251672576" from="16.2pt,5.65pt" to="413.25pt,5.6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75" style="position:absolute;z-index:251673600" from="16.2pt,2.25pt" to="413.25pt,2.2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76" style="position:absolute;z-index:251674624" from="15.8pt,.35pt" to="412.35pt,.35pt"/>
        </w:pict>
      </w:r>
    </w:p>
    <w:p w:rsidR="00844B45" w:rsidRPr="00844B45" w:rsidRDefault="00844B45" w:rsidP="00B6241B">
      <w:pPr>
        <w:numPr>
          <w:ilvl w:val="0"/>
          <w:numId w:val="1"/>
        </w:numPr>
        <w:tabs>
          <w:tab w:val="clear" w:pos="720"/>
          <w:tab w:val="num" w:pos="360"/>
        </w:tabs>
        <w:ind w:left="360"/>
        <w:jc w:val="both"/>
        <w:rPr>
          <w:sz w:val="20"/>
          <w:szCs w:val="20"/>
        </w:rPr>
      </w:pPr>
      <w:r w:rsidRPr="00844B45">
        <w:rPr>
          <w:sz w:val="20"/>
          <w:szCs w:val="20"/>
        </w:rPr>
        <w:t>In very specific situations, people are sometimes allowed to use copyright material without permission. Give such an example.</w:t>
      </w:r>
    </w:p>
    <w:p w:rsidR="00844B45" w:rsidRPr="00844B45" w:rsidRDefault="009406F5" w:rsidP="00844B45">
      <w:pPr>
        <w:rPr>
          <w:sz w:val="20"/>
          <w:szCs w:val="20"/>
        </w:rPr>
      </w:pPr>
      <w:r>
        <w:rPr>
          <w:sz w:val="20"/>
          <w:szCs w:val="20"/>
        </w:rPr>
        <w:pict>
          <v:shape id="_x0000_s1377" type="#_x0000_t202" style="position:absolute;margin-left:8.55pt;margin-top:4.9pt;width:404.7pt;height:66.6pt;z-index:251675648" stroked="f">
            <v:textbox style="mso-next-textbox:#_x0000_s1377">
              <w:txbxContent>
                <w:p w:rsidR="00026ADE" w:rsidRPr="00844B45" w:rsidRDefault="00026ADE" w:rsidP="00844B45">
                  <w:pPr>
                    <w:spacing w:line="360" w:lineRule="auto"/>
                    <w:rPr>
                      <w:sz w:val="20"/>
                      <w:szCs w:val="20"/>
                    </w:rPr>
                  </w:pPr>
                  <w:r>
                    <w:rPr>
                      <w:sz w:val="20"/>
                      <w:szCs w:val="20"/>
                    </w:rPr>
                    <w:t>People that are allowed to use copyright material without permission are education facilities, libraries and government bodies.</w:t>
                  </w:r>
                </w:p>
                <w:p w:rsidR="00026ADE" w:rsidRPr="00844B45" w:rsidRDefault="00026ADE" w:rsidP="00844B45">
                  <w:pPr>
                    <w:spacing w:line="360" w:lineRule="auto"/>
                    <w:rPr>
                      <w:sz w:val="20"/>
                      <w:szCs w:val="20"/>
                    </w:rPr>
                  </w:pPr>
                </w:p>
                <w:p w:rsidR="00026ADE" w:rsidRPr="00844B45" w:rsidRDefault="00026ADE" w:rsidP="00844B45">
                  <w:pPr>
                    <w:spacing w:line="360" w:lineRule="auto"/>
                    <w:rPr>
                      <w:sz w:val="20"/>
                      <w:szCs w:val="20"/>
                    </w:rPr>
                  </w:pPr>
                </w:p>
              </w:txbxContent>
            </v:textbox>
          </v:shape>
        </w:pict>
      </w:r>
    </w:p>
    <w:p w:rsidR="00844B45" w:rsidRPr="00844B45" w:rsidRDefault="009406F5" w:rsidP="00844B45">
      <w:pPr>
        <w:rPr>
          <w:sz w:val="20"/>
          <w:szCs w:val="20"/>
        </w:rPr>
      </w:pPr>
      <w:r>
        <w:rPr>
          <w:sz w:val="20"/>
          <w:szCs w:val="20"/>
        </w:rPr>
        <w:pict>
          <v:line id="_x0000_s1378" style="position:absolute;z-index:251676672" from="16.2pt,9.05pt" to="413.25pt,9.0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79" style="position:absolute;z-index:251677696" from="16.2pt,5.65pt" to="413.25pt,5.65pt"/>
        </w:pict>
      </w:r>
    </w:p>
    <w:p w:rsidR="00844B45" w:rsidRPr="00844B45" w:rsidRDefault="00844B45" w:rsidP="00844B45">
      <w:pPr>
        <w:rPr>
          <w:sz w:val="20"/>
          <w:szCs w:val="20"/>
        </w:rPr>
      </w:pPr>
    </w:p>
    <w:p w:rsidR="00844B45" w:rsidRPr="00844B45" w:rsidRDefault="009406F5" w:rsidP="00844B45">
      <w:pPr>
        <w:rPr>
          <w:sz w:val="20"/>
          <w:szCs w:val="20"/>
        </w:rPr>
      </w:pPr>
      <w:r>
        <w:rPr>
          <w:sz w:val="20"/>
          <w:szCs w:val="20"/>
        </w:rPr>
        <w:pict>
          <v:line id="_x0000_s1380" style="position:absolute;z-index:251678720" from="15.8pt,3.75pt" to="412.35pt,3.75pt"/>
        </w:pict>
      </w:r>
    </w:p>
    <w:p w:rsidR="00844B45" w:rsidRPr="00844B45" w:rsidRDefault="00844B45" w:rsidP="00844B45">
      <w:pPr>
        <w:rPr>
          <w:sz w:val="20"/>
          <w:szCs w:val="20"/>
        </w:rPr>
      </w:pPr>
    </w:p>
    <w:p w:rsidR="00844B45" w:rsidRPr="00844B45" w:rsidRDefault="00844B45" w:rsidP="00B6241B">
      <w:pPr>
        <w:numPr>
          <w:ilvl w:val="0"/>
          <w:numId w:val="1"/>
        </w:numPr>
        <w:tabs>
          <w:tab w:val="clear" w:pos="720"/>
          <w:tab w:val="num" w:pos="360"/>
        </w:tabs>
        <w:ind w:left="360"/>
        <w:rPr>
          <w:sz w:val="20"/>
          <w:szCs w:val="20"/>
        </w:rPr>
      </w:pPr>
      <w:r w:rsidRPr="00844B45">
        <w:rPr>
          <w:sz w:val="20"/>
          <w:szCs w:val="20"/>
        </w:rPr>
        <w:t>Fill in the empty spaces:</w:t>
      </w:r>
    </w:p>
    <w:p w:rsidR="00844B45" w:rsidRPr="00844B45" w:rsidRDefault="00844B45" w:rsidP="00844B45">
      <w:pPr>
        <w:rPr>
          <w:sz w:val="20"/>
          <w:szCs w:val="20"/>
        </w:rPr>
      </w:pPr>
    </w:p>
    <w:p w:rsidR="00844B45" w:rsidRPr="00844B45" w:rsidRDefault="00844B45" w:rsidP="00844B45">
      <w:pPr>
        <w:ind w:left="360"/>
        <w:jc w:val="both"/>
        <w:rPr>
          <w:sz w:val="20"/>
          <w:szCs w:val="20"/>
        </w:rPr>
      </w:pPr>
      <w:r w:rsidRPr="00844B45">
        <w:rPr>
          <w:sz w:val="20"/>
          <w:szCs w:val="20"/>
        </w:rPr>
        <w:t xml:space="preserve">Severe penalties exist for those who choose to breach copyright law. The penalties can be both </w:t>
      </w:r>
    </w:p>
    <w:p w:rsidR="00844B45" w:rsidRPr="00844B45" w:rsidRDefault="009406F5" w:rsidP="00844B45">
      <w:pPr>
        <w:ind w:left="360"/>
        <w:jc w:val="both"/>
        <w:rPr>
          <w:sz w:val="20"/>
          <w:szCs w:val="20"/>
        </w:rPr>
      </w:pPr>
      <w:r>
        <w:rPr>
          <w:sz w:val="20"/>
          <w:szCs w:val="20"/>
        </w:rPr>
        <w:pict>
          <v:shape id="_x0000_s1401" type="#_x0000_t202" style="position:absolute;left:0;text-align:left;margin-left:234pt;margin-top:1.5pt;width:133.95pt;height:31.2pt;z-index:251700224" stroked="f">
            <v:textbox style="mso-next-textbox:#_x0000_s1401">
              <w:txbxContent>
                <w:p w:rsidR="00026ADE" w:rsidRPr="00844B45" w:rsidRDefault="00026ADE" w:rsidP="00844B45">
                  <w:pPr>
                    <w:spacing w:line="360" w:lineRule="auto"/>
                    <w:rPr>
                      <w:sz w:val="20"/>
                      <w:szCs w:val="20"/>
                    </w:rPr>
                  </w:pPr>
                  <w:r>
                    <w:rPr>
                      <w:sz w:val="20"/>
                      <w:szCs w:val="20"/>
                    </w:rPr>
                    <w:t>$60 000</w:t>
                  </w:r>
                </w:p>
              </w:txbxContent>
            </v:textbox>
            <w10:wrap side="left"/>
          </v:shape>
        </w:pict>
      </w:r>
    </w:p>
    <w:p w:rsidR="00844B45" w:rsidRPr="00844B45" w:rsidRDefault="009406F5" w:rsidP="00844B45">
      <w:pPr>
        <w:ind w:left="360"/>
        <w:jc w:val="both"/>
        <w:rPr>
          <w:sz w:val="20"/>
          <w:szCs w:val="20"/>
        </w:rPr>
      </w:pPr>
      <w:r>
        <w:rPr>
          <w:sz w:val="20"/>
          <w:szCs w:val="20"/>
        </w:rPr>
        <w:pict>
          <v:line id="_x0000_s1402" style="position:absolute;left:0;text-align:left;z-index:251701248" from="236.4pt,9.5pt" to="367.8pt,9.5pt">
            <w10:wrap side="left"/>
          </v:line>
        </w:pict>
      </w:r>
      <w:r w:rsidR="00844B45" w:rsidRPr="00844B45">
        <w:rPr>
          <w:sz w:val="20"/>
          <w:szCs w:val="20"/>
        </w:rPr>
        <w:t xml:space="preserve">criminal and civil. Individuals can face fines up to $                                                           for each </w:t>
      </w:r>
    </w:p>
    <w:p w:rsidR="00844B45" w:rsidRPr="00844B45" w:rsidRDefault="009406F5" w:rsidP="00844B45">
      <w:pPr>
        <w:ind w:left="360"/>
        <w:jc w:val="both"/>
        <w:rPr>
          <w:sz w:val="20"/>
          <w:szCs w:val="20"/>
        </w:rPr>
      </w:pPr>
      <w:r>
        <w:rPr>
          <w:sz w:val="20"/>
          <w:szCs w:val="20"/>
        </w:rPr>
        <w:pict>
          <v:shape id="_x0000_s1403" type="#_x0000_t202" style="position:absolute;left:0;text-align:left;margin-left:253.05pt;margin-top:1.3pt;width:133.95pt;height:31.2pt;z-index:251702272" stroked="f">
            <v:textbox style="mso-next-textbox:#_x0000_s1403">
              <w:txbxContent>
                <w:p w:rsidR="00026ADE" w:rsidRPr="00844B45" w:rsidRDefault="00026ADE" w:rsidP="00844B45">
                  <w:pPr>
                    <w:spacing w:line="360" w:lineRule="auto"/>
                    <w:rPr>
                      <w:sz w:val="20"/>
                      <w:szCs w:val="20"/>
                    </w:rPr>
                  </w:pPr>
                  <w:r>
                    <w:rPr>
                      <w:sz w:val="20"/>
                      <w:szCs w:val="20"/>
                    </w:rPr>
                    <w:t>$300 000</w:t>
                  </w:r>
                </w:p>
              </w:txbxContent>
            </v:textbox>
            <w10:wrap side="left"/>
          </v:shape>
        </w:pict>
      </w:r>
    </w:p>
    <w:p w:rsidR="00844B45" w:rsidRPr="00844B45" w:rsidRDefault="009406F5" w:rsidP="00844B45">
      <w:pPr>
        <w:ind w:left="360"/>
        <w:jc w:val="both"/>
        <w:rPr>
          <w:sz w:val="20"/>
          <w:szCs w:val="20"/>
        </w:rPr>
      </w:pPr>
      <w:r>
        <w:rPr>
          <w:sz w:val="20"/>
          <w:szCs w:val="20"/>
        </w:rPr>
        <w:pict>
          <v:line id="_x0000_s1404" style="position:absolute;left:0;text-align:left;z-index:251703296" from="255.45pt,9.3pt" to="386.85pt,9.3pt">
            <w10:wrap side="left"/>
          </v:line>
        </w:pict>
      </w:r>
      <w:r w:rsidR="00844B45" w:rsidRPr="00844B45">
        <w:rPr>
          <w:sz w:val="20"/>
          <w:szCs w:val="20"/>
        </w:rPr>
        <w:t xml:space="preserve">individual offence, and corporations can face fines up to $                                                         for </w:t>
      </w:r>
    </w:p>
    <w:p w:rsidR="00844B45" w:rsidRPr="00844B45" w:rsidRDefault="009406F5" w:rsidP="00844B45">
      <w:pPr>
        <w:ind w:left="360"/>
        <w:jc w:val="both"/>
        <w:rPr>
          <w:sz w:val="20"/>
          <w:szCs w:val="20"/>
        </w:rPr>
      </w:pPr>
      <w:r>
        <w:rPr>
          <w:sz w:val="20"/>
          <w:szCs w:val="20"/>
        </w:rPr>
        <w:pict>
          <v:shape id="_x0000_s1405" type="#_x0000_t202" style="position:absolute;left:0;text-align:left;margin-left:235.05pt;margin-top:5.3pt;width:133.95pt;height:31.2pt;z-index:251704320" stroked="f">
            <v:textbox style="mso-next-textbox:#_x0000_s1405">
              <w:txbxContent>
                <w:p w:rsidR="00026ADE" w:rsidRPr="00844B45" w:rsidRDefault="00026ADE" w:rsidP="00844B45">
                  <w:pPr>
                    <w:spacing w:line="360" w:lineRule="auto"/>
                    <w:rPr>
                      <w:sz w:val="20"/>
                      <w:szCs w:val="20"/>
                    </w:rPr>
                  </w:pPr>
                  <w:r>
                    <w:rPr>
                      <w:sz w:val="20"/>
                      <w:szCs w:val="20"/>
                    </w:rPr>
                    <w:t>5 years</w:t>
                  </w:r>
                </w:p>
              </w:txbxContent>
            </v:textbox>
            <w10:wrap side="left"/>
          </v:shape>
        </w:pict>
      </w:r>
    </w:p>
    <w:p w:rsidR="00844B45" w:rsidRPr="00844B45" w:rsidRDefault="00844B45" w:rsidP="00844B45">
      <w:pPr>
        <w:ind w:left="360"/>
        <w:jc w:val="both"/>
        <w:rPr>
          <w:sz w:val="20"/>
          <w:szCs w:val="20"/>
        </w:rPr>
      </w:pPr>
      <w:r w:rsidRPr="00844B45">
        <w:rPr>
          <w:sz w:val="20"/>
          <w:szCs w:val="20"/>
        </w:rPr>
        <w:t xml:space="preserve">similar offences. Individuals and CEOs can face up to                                                        in prison. </w:t>
      </w:r>
    </w:p>
    <w:p w:rsidR="00844B45" w:rsidRPr="00844B45" w:rsidRDefault="009406F5" w:rsidP="00844B45">
      <w:pPr>
        <w:jc w:val="both"/>
        <w:rPr>
          <w:sz w:val="20"/>
          <w:szCs w:val="20"/>
        </w:rPr>
      </w:pPr>
      <w:r>
        <w:rPr>
          <w:sz w:val="20"/>
          <w:szCs w:val="20"/>
        </w:rPr>
        <w:pict>
          <v:line id="_x0000_s1406" style="position:absolute;left:0;text-align:left;z-index:251705344" from="237.45pt,1.85pt" to="368.85pt,1.85pt">
            <w10:wrap side="left"/>
          </v:line>
        </w:pict>
      </w:r>
    </w:p>
    <w:p w:rsidR="00844B45" w:rsidRPr="00844B45" w:rsidRDefault="00844B45" w:rsidP="00844B45">
      <w:pPr>
        <w:rPr>
          <w:sz w:val="20"/>
          <w:szCs w:val="20"/>
        </w:rPr>
      </w:pPr>
    </w:p>
    <w:p w:rsidR="00AA050C" w:rsidRPr="00844B45" w:rsidRDefault="00AA050C" w:rsidP="00AA050C">
      <w:pPr>
        <w:rPr>
          <w:sz w:val="20"/>
          <w:szCs w:val="20"/>
        </w:rPr>
      </w:pPr>
    </w:p>
    <w:sectPr w:rsidR="00AA050C" w:rsidRPr="00844B45" w:rsidSect="00E13BA0">
      <w:headerReference w:type="default" r:id="rId8"/>
      <w:footerReference w:type="default" r:id="rId9"/>
      <w:pgSz w:w="12240" w:h="15840"/>
      <w:pgMar w:top="540" w:right="2340" w:bottom="1440"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6ADE" w:rsidRDefault="00026ADE">
      <w:r>
        <w:separator/>
      </w:r>
    </w:p>
  </w:endnote>
  <w:endnote w:type="continuationSeparator" w:id="0">
    <w:p w:rsidR="00026ADE" w:rsidRDefault="00026A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ADE" w:rsidRDefault="00026A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6ADE" w:rsidRDefault="00026ADE">
      <w:r>
        <w:separator/>
      </w:r>
    </w:p>
  </w:footnote>
  <w:footnote w:type="continuationSeparator" w:id="0">
    <w:p w:rsidR="00026ADE" w:rsidRDefault="00026A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ADE" w:rsidRDefault="00026A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93CFF"/>
    <w:multiLevelType w:val="hybridMultilevel"/>
    <w:tmpl w:val="0654075E"/>
    <w:lvl w:ilvl="0" w:tplc="0EB6C54C">
      <w:start w:val="1"/>
      <w:numFmt w:val="decimal"/>
      <w:lvlText w:val="%1."/>
      <w:lvlJc w:val="left"/>
      <w:pPr>
        <w:tabs>
          <w:tab w:val="num" w:pos="720"/>
        </w:tabs>
        <w:ind w:left="720" w:hanging="360"/>
      </w:pPr>
      <w:rPr>
        <w:b w:val="0"/>
      </w:rPr>
    </w:lvl>
    <w:lvl w:ilvl="1" w:tplc="0C090017">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CA1F9D"/>
    <w:rsid w:val="00024239"/>
    <w:rsid w:val="00026ADE"/>
    <w:rsid w:val="00045C58"/>
    <w:rsid w:val="000B206C"/>
    <w:rsid w:val="001E39A4"/>
    <w:rsid w:val="001E3AFD"/>
    <w:rsid w:val="002100BE"/>
    <w:rsid w:val="00234278"/>
    <w:rsid w:val="00270BD4"/>
    <w:rsid w:val="003026AA"/>
    <w:rsid w:val="00361F41"/>
    <w:rsid w:val="00405A9A"/>
    <w:rsid w:val="004F6E69"/>
    <w:rsid w:val="00525C24"/>
    <w:rsid w:val="00526A36"/>
    <w:rsid w:val="00633AE3"/>
    <w:rsid w:val="006439F2"/>
    <w:rsid w:val="006A3029"/>
    <w:rsid w:val="006A3E53"/>
    <w:rsid w:val="006A6565"/>
    <w:rsid w:val="006D4ED1"/>
    <w:rsid w:val="006F1B1E"/>
    <w:rsid w:val="006F4B30"/>
    <w:rsid w:val="00711A48"/>
    <w:rsid w:val="00727FC4"/>
    <w:rsid w:val="007321A3"/>
    <w:rsid w:val="00732877"/>
    <w:rsid w:val="00734BFC"/>
    <w:rsid w:val="00754DB4"/>
    <w:rsid w:val="007C1FD9"/>
    <w:rsid w:val="007F7C0B"/>
    <w:rsid w:val="008012AB"/>
    <w:rsid w:val="00801B65"/>
    <w:rsid w:val="00835D36"/>
    <w:rsid w:val="00844B45"/>
    <w:rsid w:val="00862B5F"/>
    <w:rsid w:val="00880ED6"/>
    <w:rsid w:val="008943EA"/>
    <w:rsid w:val="008E1FB9"/>
    <w:rsid w:val="009406F5"/>
    <w:rsid w:val="009E0DE5"/>
    <w:rsid w:val="00A422BC"/>
    <w:rsid w:val="00AA050C"/>
    <w:rsid w:val="00B016E1"/>
    <w:rsid w:val="00B17F8E"/>
    <w:rsid w:val="00B25D34"/>
    <w:rsid w:val="00B36EA7"/>
    <w:rsid w:val="00B6241B"/>
    <w:rsid w:val="00B638E6"/>
    <w:rsid w:val="00B63C92"/>
    <w:rsid w:val="00B97905"/>
    <w:rsid w:val="00BF0A39"/>
    <w:rsid w:val="00C31526"/>
    <w:rsid w:val="00C67196"/>
    <w:rsid w:val="00C71186"/>
    <w:rsid w:val="00C71F3E"/>
    <w:rsid w:val="00C90D51"/>
    <w:rsid w:val="00CA1F9D"/>
    <w:rsid w:val="00CB49C6"/>
    <w:rsid w:val="00CF09EB"/>
    <w:rsid w:val="00D205AD"/>
    <w:rsid w:val="00D44B62"/>
    <w:rsid w:val="00D85E4A"/>
    <w:rsid w:val="00DA4D99"/>
    <w:rsid w:val="00E057A5"/>
    <w:rsid w:val="00E13BA0"/>
    <w:rsid w:val="00E204A2"/>
    <w:rsid w:val="00E96AEA"/>
    <w:rsid w:val="00EB0046"/>
    <w:rsid w:val="00EF41F4"/>
    <w:rsid w:val="00F2175A"/>
    <w:rsid w:val="00F30D2B"/>
    <w:rsid w:val="00FC1A2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40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6F5"/>
    <w:rPr>
      <w:sz w:val="24"/>
      <w:szCs w:val="24"/>
      <w:lang w:eastAsia="en-US"/>
    </w:rPr>
  </w:style>
  <w:style w:type="paragraph" w:styleId="Heading1">
    <w:name w:val="heading 1"/>
    <w:basedOn w:val="Normal"/>
    <w:next w:val="Normal"/>
    <w:qFormat/>
    <w:rsid w:val="00405A9A"/>
    <w:pPr>
      <w:keepNext/>
      <w:outlineLvl w:val="0"/>
    </w:pPr>
    <w:rPr>
      <w:b/>
      <w:bCs/>
    </w:rPr>
  </w:style>
  <w:style w:type="paragraph" w:styleId="Heading2">
    <w:name w:val="heading 2"/>
    <w:basedOn w:val="Normal"/>
    <w:next w:val="Normal"/>
    <w:qFormat/>
    <w:rsid w:val="00526A3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026AA"/>
    <w:pPr>
      <w:keepNext/>
      <w:spacing w:before="240" w:after="60"/>
      <w:outlineLvl w:val="2"/>
    </w:pPr>
    <w:rPr>
      <w:rFonts w:ascii="Arial" w:hAnsi="Arial" w:cs="Arial"/>
      <w:b/>
      <w:bCs/>
      <w:sz w:val="26"/>
      <w:szCs w:val="26"/>
    </w:rPr>
  </w:style>
  <w:style w:type="paragraph" w:styleId="Heading5">
    <w:name w:val="heading 5"/>
    <w:basedOn w:val="Normal"/>
    <w:next w:val="Normal"/>
    <w:qFormat/>
    <w:rsid w:val="00BF0A39"/>
    <w:pPr>
      <w:spacing w:before="240" w:after="60"/>
      <w:outlineLvl w:val="4"/>
    </w:pPr>
    <w:rPr>
      <w:b/>
      <w:bCs/>
      <w:i/>
      <w:iCs/>
      <w:sz w:val="26"/>
      <w:szCs w:val="26"/>
    </w:rPr>
  </w:style>
  <w:style w:type="paragraph" w:styleId="Heading6">
    <w:name w:val="heading 6"/>
    <w:basedOn w:val="Normal"/>
    <w:next w:val="Normal"/>
    <w:qFormat/>
    <w:rsid w:val="00C67196"/>
    <w:pPr>
      <w:spacing w:before="240" w:after="60"/>
      <w:outlineLvl w:val="5"/>
    </w:pPr>
    <w:rPr>
      <w:b/>
      <w:bCs/>
      <w:sz w:val="22"/>
      <w:szCs w:val="22"/>
    </w:rPr>
  </w:style>
  <w:style w:type="paragraph" w:styleId="Heading7">
    <w:name w:val="heading 7"/>
    <w:basedOn w:val="Normal"/>
    <w:next w:val="Normal"/>
    <w:qFormat/>
    <w:rsid w:val="00C6719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45C58"/>
    <w:pPr>
      <w:tabs>
        <w:tab w:val="center" w:pos="4320"/>
        <w:tab w:val="right" w:pos="8640"/>
      </w:tabs>
    </w:pPr>
  </w:style>
  <w:style w:type="paragraph" w:styleId="Footer">
    <w:name w:val="footer"/>
    <w:basedOn w:val="Normal"/>
    <w:rsid w:val="00045C58"/>
    <w:pPr>
      <w:tabs>
        <w:tab w:val="center" w:pos="4320"/>
        <w:tab w:val="right" w:pos="8640"/>
      </w:tabs>
    </w:pPr>
  </w:style>
  <w:style w:type="paragraph" w:styleId="PlainText">
    <w:name w:val="Plain Text"/>
    <w:basedOn w:val="Normal"/>
    <w:rsid w:val="00B36EA7"/>
    <w:rPr>
      <w:rFonts w:ascii="Courier New" w:hAnsi="Courier New"/>
      <w:sz w:val="20"/>
      <w:szCs w:val="20"/>
      <w:lang w:eastAsia="en-AU"/>
    </w:rPr>
  </w:style>
  <w:style w:type="paragraph" w:styleId="DocumentMap">
    <w:name w:val="Document Map"/>
    <w:basedOn w:val="Normal"/>
    <w:semiHidden/>
    <w:rsid w:val="00734BFC"/>
    <w:pPr>
      <w:shd w:val="clear" w:color="auto" w:fill="000080"/>
    </w:pPr>
    <w:rPr>
      <w:rFonts w:ascii="Tahoma" w:hAnsi="Tahoma" w:cs="Tahoma"/>
    </w:rPr>
  </w:style>
  <w:style w:type="paragraph" w:styleId="BodyText">
    <w:name w:val="Body Text"/>
    <w:basedOn w:val="Normal"/>
    <w:rsid w:val="00B97905"/>
    <w:pPr>
      <w:autoSpaceDE w:val="0"/>
      <w:autoSpaceDN w:val="0"/>
    </w:pPr>
    <w:rPr>
      <w:i/>
      <w:szCs w:val="20"/>
      <w:lang w:eastAsia="en-AU"/>
    </w:rPr>
  </w:style>
  <w:style w:type="paragraph" w:styleId="BodyTextIndent">
    <w:name w:val="Body Text Indent"/>
    <w:basedOn w:val="Normal"/>
    <w:rsid w:val="00B97905"/>
    <w:pPr>
      <w:autoSpaceDE w:val="0"/>
      <w:autoSpaceDN w:val="0"/>
      <w:spacing w:line="480" w:lineRule="auto"/>
      <w:ind w:left="360"/>
      <w:jc w:val="both"/>
    </w:pPr>
    <w:rPr>
      <w:sz w:val="20"/>
      <w:szCs w:val="20"/>
      <w:lang w:eastAsia="en-AU"/>
    </w:rPr>
  </w:style>
  <w:style w:type="paragraph" w:styleId="BodyText2">
    <w:name w:val="Body Text 2"/>
    <w:basedOn w:val="Normal"/>
    <w:rsid w:val="00405A9A"/>
    <w:pPr>
      <w:spacing w:after="120" w:line="480" w:lineRule="auto"/>
    </w:pPr>
  </w:style>
  <w:style w:type="paragraph" w:styleId="BodyTextIndent2">
    <w:name w:val="Body Text Indent 2"/>
    <w:basedOn w:val="Normal"/>
    <w:rsid w:val="00BF0A39"/>
    <w:pPr>
      <w:spacing w:after="120" w:line="480" w:lineRule="auto"/>
      <w:ind w:left="283"/>
    </w:pPr>
  </w:style>
  <w:style w:type="table" w:styleId="TableGrid">
    <w:name w:val="Table Grid"/>
    <w:basedOn w:val="TableNormal"/>
    <w:rsid w:val="00862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B25D34"/>
    <w:rPr>
      <w:rFonts w:ascii="Arial" w:hAnsi="Arial" w:cs="Arial" w:hint="default"/>
      <w:color w:val="000066"/>
      <w:sz w:val="20"/>
      <w:szCs w:val="20"/>
      <w:u w:val="single"/>
    </w:rPr>
  </w:style>
  <w:style w:type="paragraph" w:styleId="BodyText3">
    <w:name w:val="Body Text 3"/>
    <w:basedOn w:val="Normal"/>
    <w:rsid w:val="00844B45"/>
    <w:pPr>
      <w:spacing w:after="120"/>
    </w:pPr>
    <w:rPr>
      <w:sz w:val="16"/>
      <w:szCs w:val="16"/>
    </w:rPr>
  </w:style>
  <w:style w:type="character" w:styleId="Strong">
    <w:name w:val="Strong"/>
    <w:basedOn w:val="DefaultParagraphFont"/>
    <w:qFormat/>
    <w:rsid w:val="00844B45"/>
    <w:rPr>
      <w:b/>
      <w:bCs/>
    </w:rPr>
  </w:style>
  <w:style w:type="paragraph" w:styleId="BalloonText">
    <w:name w:val="Balloon Text"/>
    <w:basedOn w:val="Normal"/>
    <w:semiHidden/>
    <w:rsid w:val="009E0D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559</Words>
  <Characters>3640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Video Education Australasia</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tm6593</dc:creator>
  <cp:keywords/>
  <dc:description/>
  <cp:lastModifiedBy>lop692</cp:lastModifiedBy>
  <cp:revision>2</cp:revision>
  <cp:lastPrinted>2003-12-18T05:20:00Z</cp:lastPrinted>
  <dcterms:created xsi:type="dcterms:W3CDTF">2010-10-19T23:08:00Z</dcterms:created>
  <dcterms:modified xsi:type="dcterms:W3CDTF">2010-10-19T23:08:00Z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1267768230</vt:i4>
  </property>
  <property fmtid="{D5CDD505-2E9C-101B-9397-08002B2CF9AE}" pid="3" name="_EmailSubject">
    <vt:lpwstr>Emailing: e-Pirates of the Digital Age - Copyright Issues in Software and Music</vt:lpwstr>
  </property>
  <property fmtid="{D5CDD505-2E9C-101B-9397-08002B2CF9AE}" pid="4" name="_AuthorEmail">
    <vt:lpwstr>rebeccas@VEA.COM.AU</vt:lpwstr>
  </property>
  <property fmtid="{D5CDD505-2E9C-101B-9397-08002B2CF9AE}" pid="5" name="_AuthorEmailDisplayName">
    <vt:lpwstr>Rebecca Smarrelli</vt:lpwstr>
  </property>
  <property fmtid="{D5CDD505-2E9C-101B-9397-08002B2CF9AE}" pid="6" name="_PreviousAdHocReviewCycleID">
    <vt:i4>-365355916</vt:i4>
  </property>
  <property fmtid="{D5CDD505-2E9C-101B-9397-08002B2CF9AE}" pid="7" name="_ReviewingToolsShownOnce">
    <vt:lpwstr/>
  </property>
</Properties>
</file>